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160E3" w14:textId="77777777" w:rsidR="004400BD" w:rsidRPr="002E389D" w:rsidRDefault="004400BD" w:rsidP="004400BD">
      <w:pPr>
        <w:pStyle w:val="Kopfzeile"/>
        <w:rPr>
          <w:rFonts w:ascii="Arial" w:hAnsi="Arial" w:cs="Arial"/>
          <w:lang w:val="de-DE"/>
        </w:rPr>
      </w:pPr>
      <w:r w:rsidRPr="002E389D">
        <w:rPr>
          <w:rFonts w:ascii="Arial" w:hAnsi="Arial" w:cs="Arial"/>
          <w:lang w:val="de-DE"/>
        </w:rPr>
        <w:t xml:space="preserve">Logo des Unternehmens </w:t>
      </w:r>
      <w:r w:rsidRPr="002E389D">
        <w:rPr>
          <w:rFonts w:ascii="Arial" w:hAnsi="Arial" w:cs="Arial"/>
          <w:lang w:val="de-DE"/>
        </w:rPr>
        <w:tab/>
      </w:r>
      <w:r w:rsidRPr="002E389D">
        <w:rPr>
          <w:rFonts w:ascii="Arial" w:hAnsi="Arial" w:cs="Arial"/>
          <w:lang w:val="de-DE"/>
        </w:rPr>
        <w:tab/>
        <w:t>Logo des Beraters</w:t>
      </w:r>
    </w:p>
    <w:p w14:paraId="533EB550" w14:textId="77777777" w:rsidR="004400BD" w:rsidRPr="001720EC" w:rsidRDefault="004400BD" w:rsidP="004400BD">
      <w:pPr>
        <w:spacing w:before="91" w:after="0" w:line="240" w:lineRule="auto"/>
        <w:ind w:left="103" w:right="-20"/>
        <w:rPr>
          <w:rFonts w:ascii="Times New Roman" w:eastAsia="Times New Roman" w:hAnsi="Times New Roman" w:cs="Times New Roman"/>
          <w:sz w:val="20"/>
          <w:szCs w:val="20"/>
          <w:lang w:val="de-DE"/>
        </w:rPr>
      </w:pPr>
      <w:r>
        <w:rPr>
          <w:noProof/>
          <w:lang w:val="de-DE" w:eastAsia="de-DE"/>
        </w:rPr>
        <w:drawing>
          <wp:anchor distT="0" distB="0" distL="114300" distR="114300" simplePos="0" relativeHeight="251663360" behindDoc="1" locked="0" layoutInCell="1" allowOverlap="1" wp14:anchorId="7F9F8A47" wp14:editId="2688BD61">
            <wp:simplePos x="0" y="0"/>
            <wp:positionH relativeFrom="page">
              <wp:posOffset>5435600</wp:posOffset>
            </wp:positionH>
            <wp:positionV relativeFrom="page">
              <wp:posOffset>617220</wp:posOffset>
            </wp:positionV>
            <wp:extent cx="997585" cy="152400"/>
            <wp:effectExtent l="0" t="0" r="0" b="0"/>
            <wp:wrapNone/>
            <wp:docPr id="153" name="Bild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7585" cy="152400"/>
                    </a:xfrm>
                    <a:prstGeom prst="rect">
                      <a:avLst/>
                    </a:prstGeom>
                    <a:noFill/>
                  </pic:spPr>
                </pic:pic>
              </a:graphicData>
            </a:graphic>
            <wp14:sizeRelH relativeFrom="page">
              <wp14:pctWidth>0</wp14:pctWidth>
            </wp14:sizeRelH>
            <wp14:sizeRelV relativeFrom="page">
              <wp14:pctHeight>0</wp14:pctHeight>
            </wp14:sizeRelV>
          </wp:anchor>
        </w:drawing>
      </w:r>
      <w:r>
        <w:rPr>
          <w:noProof/>
          <w:lang w:val="de-DE" w:eastAsia="de-DE"/>
        </w:rPr>
        <mc:AlternateContent>
          <mc:Choice Requires="wpg">
            <w:drawing>
              <wp:anchor distT="0" distB="0" distL="114300" distR="114300" simplePos="0" relativeHeight="251664384" behindDoc="1" locked="0" layoutInCell="1" allowOverlap="1" wp14:anchorId="66D6082E" wp14:editId="3C04B3AA">
                <wp:simplePos x="0" y="0"/>
                <wp:positionH relativeFrom="page">
                  <wp:posOffset>5436870</wp:posOffset>
                </wp:positionH>
                <wp:positionV relativeFrom="page">
                  <wp:posOffset>8722995</wp:posOffset>
                </wp:positionV>
                <wp:extent cx="937895" cy="306070"/>
                <wp:effectExtent l="0" t="0" r="0" b="635"/>
                <wp:wrapNone/>
                <wp:docPr id="149" name="Group 1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7895" cy="306070"/>
                          <a:chOff x="8562" y="13737"/>
                          <a:chExt cx="1477" cy="482"/>
                        </a:xfrm>
                      </wpg:grpSpPr>
                      <pic:pic xmlns:pic="http://schemas.openxmlformats.org/drawingml/2006/picture">
                        <pic:nvPicPr>
                          <pic:cNvPr id="150" name="Picture 15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8562" y="13737"/>
                            <a:ext cx="613" cy="2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1" name="Picture 15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8562" y="13980"/>
                            <a:ext cx="1477" cy="2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0634AFC0" id="Group 150" o:spid="_x0000_s1026" style="position:absolute;margin-left:428.1pt;margin-top:686.85pt;width:73.85pt;height:24.1pt;z-index:-251652096;mso-position-horizontal-relative:page;mso-position-vertical-relative:page" coordorigin="8562,13737" coordsize="1477,4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2" o:spid="_x0000_s1027" type="#_x0000_t75" style="position:absolute;left:8562;top:13737;width:613;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">
                  <v:imagedata r:id="rId11" o:title=""/>
                </v:shape>
                <v:shape id="Picture 151" o:spid="_x0000_s1028" type="#_x0000_t75" style="position:absolute;left:8562;top:13980;width:1477;height: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">
                  <v:imagedata r:id="rId12" o:title=""/>
                </v:shape>
                <w10:wrap anchorx="page" anchory="page"/>
              </v:group>
            </w:pict>
          </mc:Fallback>
        </mc:AlternateContent>
      </w:r>
    </w:p>
    <w:p w14:paraId="27BE9787" w14:textId="77777777" w:rsidR="004400BD" w:rsidRPr="001720EC" w:rsidRDefault="004400BD" w:rsidP="004400BD">
      <w:pPr>
        <w:spacing w:before="4" w:after="0" w:line="100" w:lineRule="exact"/>
        <w:rPr>
          <w:sz w:val="10"/>
          <w:szCs w:val="10"/>
          <w:lang w:val="de-DE"/>
        </w:rPr>
      </w:pPr>
    </w:p>
    <w:p w14:paraId="55C7EB3C" w14:textId="77777777" w:rsidR="004400BD" w:rsidRPr="001720EC" w:rsidRDefault="004400BD" w:rsidP="004400BD">
      <w:pPr>
        <w:spacing w:after="0" w:line="200" w:lineRule="exact"/>
        <w:rPr>
          <w:sz w:val="20"/>
          <w:szCs w:val="20"/>
          <w:lang w:val="de-DE"/>
        </w:rPr>
      </w:pPr>
    </w:p>
    <w:p w14:paraId="71984ACA" w14:textId="77777777" w:rsidR="004400BD" w:rsidRPr="001720EC" w:rsidRDefault="004400BD" w:rsidP="004400BD">
      <w:pPr>
        <w:spacing w:after="0" w:line="200" w:lineRule="exact"/>
        <w:rPr>
          <w:sz w:val="20"/>
          <w:szCs w:val="20"/>
          <w:lang w:val="de-DE"/>
        </w:rPr>
      </w:pPr>
    </w:p>
    <w:p w14:paraId="7A7A1A18" w14:textId="77777777" w:rsidR="004400BD" w:rsidRPr="001720EC" w:rsidRDefault="004400BD" w:rsidP="004400BD">
      <w:pPr>
        <w:spacing w:after="0" w:line="200" w:lineRule="exact"/>
        <w:rPr>
          <w:sz w:val="20"/>
          <w:szCs w:val="20"/>
          <w:lang w:val="de-DE"/>
        </w:rPr>
      </w:pPr>
    </w:p>
    <w:p w14:paraId="39480E85" w14:textId="77777777" w:rsidR="004400BD" w:rsidRPr="001720EC" w:rsidRDefault="004400BD" w:rsidP="004400BD">
      <w:pPr>
        <w:spacing w:after="0" w:line="200" w:lineRule="exact"/>
        <w:rPr>
          <w:sz w:val="20"/>
          <w:szCs w:val="20"/>
          <w:lang w:val="de-DE"/>
        </w:rPr>
      </w:pPr>
    </w:p>
    <w:p w14:paraId="1C61CB47" w14:textId="77777777" w:rsidR="004400BD" w:rsidRPr="001720EC" w:rsidRDefault="004400BD" w:rsidP="004400BD">
      <w:pPr>
        <w:spacing w:after="0" w:line="200" w:lineRule="exact"/>
        <w:rPr>
          <w:sz w:val="20"/>
          <w:szCs w:val="20"/>
          <w:lang w:val="de-DE"/>
        </w:rPr>
      </w:pPr>
    </w:p>
    <w:p w14:paraId="6EC016CA" w14:textId="77777777" w:rsidR="004400BD" w:rsidRPr="001720EC" w:rsidRDefault="004400BD" w:rsidP="004400BD">
      <w:pPr>
        <w:spacing w:after="0" w:line="200" w:lineRule="exact"/>
        <w:rPr>
          <w:sz w:val="20"/>
          <w:szCs w:val="20"/>
          <w:lang w:val="de-DE"/>
        </w:rPr>
      </w:pPr>
    </w:p>
    <w:p w14:paraId="5A3745D5" w14:textId="77777777" w:rsidR="004400BD" w:rsidRPr="001720EC" w:rsidRDefault="004400BD" w:rsidP="004400BD">
      <w:pPr>
        <w:spacing w:after="0" w:line="200" w:lineRule="exact"/>
        <w:rPr>
          <w:sz w:val="20"/>
          <w:szCs w:val="20"/>
          <w:lang w:val="de-DE"/>
        </w:rPr>
      </w:pPr>
    </w:p>
    <w:p w14:paraId="57040D31" w14:textId="430FE3B6" w:rsidR="004400BD" w:rsidRPr="004400BD" w:rsidRDefault="00B43612" w:rsidP="004400BD">
      <w:pPr>
        <w:pStyle w:val="Titel"/>
        <w:jc w:val="center"/>
        <w:rPr>
          <w:rFonts w:ascii="Arial" w:hAnsi="Arial" w:cs="Arial"/>
          <w:sz w:val="16"/>
          <w:szCs w:val="16"/>
          <w:lang w:val="de-DE"/>
        </w:rPr>
      </w:pPr>
      <w:r>
        <w:rPr>
          <w:rFonts w:ascii="Arial" w:eastAsia="Arial" w:hAnsi="Arial" w:cs="Arial"/>
          <w:lang w:val="de-DE"/>
        </w:rPr>
        <w:t>Be</w:t>
      </w:r>
      <w:r w:rsidR="004400BD" w:rsidRPr="004400BD">
        <w:rPr>
          <w:rFonts w:ascii="Arial" w:eastAsia="Arial" w:hAnsi="Arial" w:cs="Arial"/>
          <w:lang w:val="de-DE"/>
        </w:rPr>
        <w:t>richt zur Beratung über Potenziale für die Ressourcenschonung und -effizienz</w:t>
      </w:r>
    </w:p>
    <w:p w14:paraId="517AE94A" w14:textId="77777777" w:rsidR="004400BD" w:rsidRPr="004400BD" w:rsidRDefault="004400BD" w:rsidP="004400BD">
      <w:pPr>
        <w:pStyle w:val="Titel"/>
        <w:jc w:val="center"/>
        <w:rPr>
          <w:rFonts w:ascii="Arial" w:hAnsi="Arial" w:cs="Arial"/>
          <w:sz w:val="20"/>
          <w:szCs w:val="20"/>
          <w:lang w:val="de-DE"/>
        </w:rPr>
      </w:pPr>
    </w:p>
    <w:p w14:paraId="7354A993" w14:textId="77777777" w:rsidR="004400BD" w:rsidRPr="004400BD" w:rsidRDefault="004400BD" w:rsidP="004400BD">
      <w:pPr>
        <w:pStyle w:val="Titel"/>
        <w:jc w:val="center"/>
        <w:rPr>
          <w:rFonts w:ascii="Arial" w:eastAsia="Arial" w:hAnsi="Arial" w:cs="Arial"/>
          <w:lang w:val="de-DE"/>
        </w:rPr>
      </w:pPr>
      <w:r w:rsidRPr="004400BD">
        <w:rPr>
          <w:rFonts w:ascii="Arial" w:hAnsi="Arial" w:cs="Arial"/>
          <w:noProof/>
          <w:lang w:val="de-DE" w:eastAsia="de-DE"/>
        </w:rPr>
        <mc:AlternateContent>
          <mc:Choice Requires="wpg">
            <w:drawing>
              <wp:anchor distT="0" distB="0" distL="114300" distR="114300" simplePos="0" relativeHeight="251659264" behindDoc="1" locked="0" layoutInCell="1" allowOverlap="1" wp14:anchorId="65A764BD" wp14:editId="61D0A177">
                <wp:simplePos x="0" y="0"/>
                <wp:positionH relativeFrom="page">
                  <wp:posOffset>2609850</wp:posOffset>
                </wp:positionH>
                <wp:positionV relativeFrom="paragraph">
                  <wp:posOffset>643890</wp:posOffset>
                </wp:positionV>
                <wp:extent cx="2613660" cy="1270"/>
                <wp:effectExtent l="9525" t="12065" r="5715" b="5715"/>
                <wp:wrapNone/>
                <wp:docPr id="147" name="Group 1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1270"/>
                          <a:chOff x="4110" y="1014"/>
                          <a:chExt cx="4116" cy="2"/>
                        </a:xfrm>
                      </wpg:grpSpPr>
                      <wps:wsp>
                        <wps:cNvPr id="148" name="Freeform 148"/>
                        <wps:cNvSpPr>
                          <a:spLocks/>
                        </wps:cNvSpPr>
                        <wps:spPr bwMode="auto">
                          <a:xfrm>
                            <a:off x="4110" y="1014"/>
                            <a:ext cx="4116" cy="2"/>
                          </a:xfrm>
                          <a:custGeom>
                            <a:avLst/>
                            <a:gdLst>
                              <a:gd name="T0" fmla="+- 0 4110 4110"/>
                              <a:gd name="T1" fmla="*/ T0 w 4116"/>
                              <a:gd name="T2" fmla="+- 0 8226 4110"/>
                              <a:gd name="T3" fmla="*/ T2 w 4116"/>
                            </a:gdLst>
                            <a:ahLst/>
                            <a:cxnLst>
                              <a:cxn ang="0">
                                <a:pos x="T1" y="0"/>
                              </a:cxn>
                              <a:cxn ang="0">
                                <a:pos x="T3" y="0"/>
                              </a:cxn>
                            </a:cxnLst>
                            <a:rect l="0" t="0" r="r" b="b"/>
                            <a:pathLst>
                              <a:path w="4116">
                                <a:moveTo>
                                  <a:pt x="0" y="0"/>
                                </a:moveTo>
                                <a:lnTo>
                                  <a:pt x="411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FF07B6A" id="Group 147" o:spid="_x0000_s1026" style="position:absolute;margin-left:205.5pt;margin-top:50.7pt;width:205.8pt;height:.1pt;z-index:-251657216;mso-position-horizontal-relative:page" coordorigin="4110,1014" coordsize="4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">
                <v:shape id="Freeform 148" o:spid="_x0000_s1027" style="position:absolute;left:4110;top:1014;width:4116;height:2;visibility:visible;mso-wrap-style:square;v-text-anchor:top" coordsize="4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" path="m,l4116,e" filled="f" strokeweight=".63pt">
                  <v:path arrowok="t" o:connecttype="custom" o:connectlocs="0,0;4116,0" o:connectangles="0,0"/>
                </v:shape>
                <w10:wrap anchorx="page"/>
              </v:group>
            </w:pict>
          </mc:Fallback>
        </mc:AlternateContent>
      </w:r>
      <w:r w:rsidRPr="004400BD">
        <w:rPr>
          <w:rFonts w:ascii="Arial" w:hAnsi="Arial" w:cs="Arial"/>
          <w:noProof/>
          <w:lang w:val="de-DE" w:eastAsia="de-DE"/>
        </w:rPr>
        <mc:AlternateContent>
          <mc:Choice Requires="wpg">
            <w:drawing>
              <wp:anchor distT="0" distB="0" distL="114300" distR="114300" simplePos="0" relativeHeight="251660288" behindDoc="1" locked="0" layoutInCell="1" allowOverlap="1" wp14:anchorId="1BCF4745" wp14:editId="79EDF143">
                <wp:simplePos x="0" y="0"/>
                <wp:positionH relativeFrom="page">
                  <wp:posOffset>2606675</wp:posOffset>
                </wp:positionH>
                <wp:positionV relativeFrom="paragraph">
                  <wp:posOffset>902970</wp:posOffset>
                </wp:positionV>
                <wp:extent cx="2613660" cy="1270"/>
                <wp:effectExtent l="6350" t="13970" r="8890" b="3810"/>
                <wp:wrapNone/>
                <wp:docPr id="145" name="Group 1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1270"/>
                          <a:chOff x="4105" y="1422"/>
                          <a:chExt cx="4116" cy="2"/>
                        </a:xfrm>
                      </wpg:grpSpPr>
                      <wps:wsp>
                        <wps:cNvPr id="146" name="Freeform 146"/>
                        <wps:cNvSpPr>
                          <a:spLocks/>
                        </wps:cNvSpPr>
                        <wps:spPr bwMode="auto">
                          <a:xfrm>
                            <a:off x="4105" y="1422"/>
                            <a:ext cx="4116" cy="2"/>
                          </a:xfrm>
                          <a:custGeom>
                            <a:avLst/>
                            <a:gdLst>
                              <a:gd name="T0" fmla="+- 0 4105 4105"/>
                              <a:gd name="T1" fmla="*/ T0 w 4116"/>
                              <a:gd name="T2" fmla="+- 0 8221 4105"/>
                              <a:gd name="T3" fmla="*/ T2 w 4116"/>
                            </a:gdLst>
                            <a:ahLst/>
                            <a:cxnLst>
                              <a:cxn ang="0">
                                <a:pos x="T1" y="0"/>
                              </a:cxn>
                              <a:cxn ang="0">
                                <a:pos x="T3" y="0"/>
                              </a:cxn>
                            </a:cxnLst>
                            <a:rect l="0" t="0" r="r" b="b"/>
                            <a:pathLst>
                              <a:path w="4116">
                                <a:moveTo>
                                  <a:pt x="0" y="0"/>
                                </a:moveTo>
                                <a:lnTo>
                                  <a:pt x="411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5304094" id="Group 145" o:spid="_x0000_s1026" style="position:absolute;margin-left:205.25pt;margin-top:71.1pt;width:205.8pt;height:.1pt;z-index:-251656192;mso-position-horizontal-relative:page" coordorigin="4105,1422" coordsize="4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">
                <v:shape id="Freeform 146" o:spid="_x0000_s1027" style="position:absolute;left:4105;top:1422;width:4116;height:2;visibility:visible;mso-wrap-style:square;v-text-anchor:top" coordsize="4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" path="m,l4116,e" filled="f" strokeweight=".63pt">
                  <v:path arrowok="t" o:connecttype="custom" o:connectlocs="0,0;4116,0" o:connectangles="0,0"/>
                </v:shape>
                <w10:wrap anchorx="page"/>
              </v:group>
            </w:pict>
          </mc:Fallback>
        </mc:AlternateContent>
      </w:r>
      <w:r w:rsidRPr="004400BD">
        <w:rPr>
          <w:rFonts w:ascii="Arial" w:hAnsi="Arial" w:cs="Arial"/>
          <w:noProof/>
          <w:lang w:val="de-DE" w:eastAsia="de-DE"/>
        </w:rPr>
        <mc:AlternateContent>
          <mc:Choice Requires="wpg">
            <w:drawing>
              <wp:anchor distT="0" distB="0" distL="114300" distR="114300" simplePos="0" relativeHeight="251661312" behindDoc="1" locked="0" layoutInCell="1" allowOverlap="1" wp14:anchorId="384D9751" wp14:editId="13B2E18F">
                <wp:simplePos x="0" y="0"/>
                <wp:positionH relativeFrom="page">
                  <wp:posOffset>2606675</wp:posOffset>
                </wp:positionH>
                <wp:positionV relativeFrom="paragraph">
                  <wp:posOffset>1194435</wp:posOffset>
                </wp:positionV>
                <wp:extent cx="2613660" cy="1270"/>
                <wp:effectExtent l="6350" t="10160" r="8890" b="7620"/>
                <wp:wrapNone/>
                <wp:docPr id="143" name="Group 1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1270"/>
                          <a:chOff x="4105" y="1881"/>
                          <a:chExt cx="4116" cy="2"/>
                        </a:xfrm>
                      </wpg:grpSpPr>
                      <wps:wsp>
                        <wps:cNvPr id="144" name="Freeform 144"/>
                        <wps:cNvSpPr>
                          <a:spLocks/>
                        </wps:cNvSpPr>
                        <wps:spPr bwMode="auto">
                          <a:xfrm>
                            <a:off x="4105" y="1881"/>
                            <a:ext cx="4116" cy="2"/>
                          </a:xfrm>
                          <a:custGeom>
                            <a:avLst/>
                            <a:gdLst>
                              <a:gd name="T0" fmla="+- 0 4105 4105"/>
                              <a:gd name="T1" fmla="*/ T0 w 4116"/>
                              <a:gd name="T2" fmla="+- 0 8221 4105"/>
                              <a:gd name="T3" fmla="*/ T2 w 4116"/>
                            </a:gdLst>
                            <a:ahLst/>
                            <a:cxnLst>
                              <a:cxn ang="0">
                                <a:pos x="T1" y="0"/>
                              </a:cxn>
                              <a:cxn ang="0">
                                <a:pos x="T3" y="0"/>
                              </a:cxn>
                            </a:cxnLst>
                            <a:rect l="0" t="0" r="r" b="b"/>
                            <a:pathLst>
                              <a:path w="4116">
                                <a:moveTo>
                                  <a:pt x="0" y="0"/>
                                </a:moveTo>
                                <a:lnTo>
                                  <a:pt x="411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B5DB873" id="Group 143" o:spid="_x0000_s1026" style="position:absolute;margin-left:205.25pt;margin-top:94.05pt;width:205.8pt;height:.1pt;z-index:-251655168;mso-position-horizontal-relative:page" coordorigin="4105,1881" coordsize="4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">
                <v:shape id="Freeform 144" o:spid="_x0000_s1027" style="position:absolute;left:4105;top:1881;width:4116;height:2;visibility:visible;mso-wrap-style:square;v-text-anchor:top" coordsize="4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" path="m,l4116,e" filled="f" strokeweight=".63pt">
                  <v:path arrowok="t" o:connecttype="custom" o:connectlocs="0,0;4116,0" o:connectangles="0,0"/>
                </v:shape>
                <w10:wrap anchorx="page"/>
              </v:group>
            </w:pict>
          </mc:Fallback>
        </mc:AlternateContent>
      </w:r>
      <w:r w:rsidRPr="004400BD">
        <w:rPr>
          <w:rFonts w:ascii="Arial" w:hAnsi="Arial" w:cs="Arial"/>
          <w:noProof/>
          <w:lang w:val="de-DE" w:eastAsia="de-DE"/>
        </w:rPr>
        <mc:AlternateContent>
          <mc:Choice Requires="wpg">
            <w:drawing>
              <wp:anchor distT="0" distB="0" distL="114300" distR="114300" simplePos="0" relativeHeight="251662336" behindDoc="1" locked="0" layoutInCell="1" allowOverlap="1" wp14:anchorId="5083EA56" wp14:editId="6FC1D8B4">
                <wp:simplePos x="0" y="0"/>
                <wp:positionH relativeFrom="page">
                  <wp:posOffset>2606675</wp:posOffset>
                </wp:positionH>
                <wp:positionV relativeFrom="paragraph">
                  <wp:posOffset>1487170</wp:posOffset>
                </wp:positionV>
                <wp:extent cx="2613660" cy="1270"/>
                <wp:effectExtent l="6350" t="7620" r="8890" b="10160"/>
                <wp:wrapNone/>
                <wp:docPr id="141"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3660" cy="1270"/>
                          <a:chOff x="4105" y="2342"/>
                          <a:chExt cx="4116" cy="2"/>
                        </a:xfrm>
                      </wpg:grpSpPr>
                      <wps:wsp>
                        <wps:cNvPr id="142" name="Freeform 142"/>
                        <wps:cNvSpPr>
                          <a:spLocks/>
                        </wps:cNvSpPr>
                        <wps:spPr bwMode="auto">
                          <a:xfrm>
                            <a:off x="4105" y="2342"/>
                            <a:ext cx="4116" cy="2"/>
                          </a:xfrm>
                          <a:custGeom>
                            <a:avLst/>
                            <a:gdLst>
                              <a:gd name="T0" fmla="+- 0 4105 4105"/>
                              <a:gd name="T1" fmla="*/ T0 w 4116"/>
                              <a:gd name="T2" fmla="+- 0 8221 4105"/>
                              <a:gd name="T3" fmla="*/ T2 w 4116"/>
                            </a:gdLst>
                            <a:ahLst/>
                            <a:cxnLst>
                              <a:cxn ang="0">
                                <a:pos x="T1" y="0"/>
                              </a:cxn>
                              <a:cxn ang="0">
                                <a:pos x="T3" y="0"/>
                              </a:cxn>
                            </a:cxnLst>
                            <a:rect l="0" t="0" r="r" b="b"/>
                            <a:pathLst>
                              <a:path w="4116">
                                <a:moveTo>
                                  <a:pt x="0" y="0"/>
                                </a:moveTo>
                                <a:lnTo>
                                  <a:pt x="4116" y="0"/>
                                </a:lnTo>
                              </a:path>
                            </a:pathLst>
                          </a:custGeom>
                          <a:noFill/>
                          <a:ln w="80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697DF7D" id="Group 141" o:spid="_x0000_s1026" style="position:absolute;margin-left:205.25pt;margin-top:117.1pt;width:205.8pt;height:.1pt;z-index:-251654144;mso-position-horizontal-relative:page" coordorigin="4105,2342" coordsize="41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">
                <v:shape id="Freeform 142" o:spid="_x0000_s1027" style="position:absolute;left:4105;top:2342;width:4116;height:2;visibility:visible;mso-wrap-style:square;v-text-anchor:top" coordsize="411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" path="m,l4116,e" filled="f" strokeweight=".63pt">
                  <v:path arrowok="t" o:connecttype="custom" o:connectlocs="0,0;4116,0" o:connectangles="0,0"/>
                </v:shape>
                <w10:wrap anchorx="page"/>
              </v:group>
            </w:pict>
          </mc:Fallback>
        </mc:AlternateContent>
      </w:r>
      <w:r w:rsidRPr="004400BD">
        <w:rPr>
          <w:rFonts w:ascii="Arial" w:eastAsia="Arial" w:hAnsi="Arial" w:cs="Arial"/>
          <w:spacing w:val="1"/>
          <w:lang w:val="de-DE"/>
        </w:rPr>
        <w:t>i</w:t>
      </w:r>
      <w:r w:rsidRPr="004400BD">
        <w:rPr>
          <w:rFonts w:ascii="Arial" w:eastAsia="Arial" w:hAnsi="Arial" w:cs="Arial"/>
          <w:lang w:val="de-DE"/>
        </w:rPr>
        <w:t>m</w:t>
      </w:r>
      <w:r w:rsidRPr="004400BD">
        <w:rPr>
          <w:rFonts w:ascii="Arial" w:eastAsia="Arial" w:hAnsi="Arial" w:cs="Arial"/>
          <w:spacing w:val="-3"/>
          <w:lang w:val="de-DE"/>
        </w:rPr>
        <w:t xml:space="preserve"> </w:t>
      </w:r>
      <w:r w:rsidRPr="004400BD">
        <w:rPr>
          <w:rFonts w:ascii="Arial" w:eastAsia="Arial" w:hAnsi="Arial" w:cs="Arial"/>
          <w:w w:val="99"/>
          <w:lang w:val="de-DE"/>
        </w:rPr>
        <w:t>Unterneh</w:t>
      </w:r>
      <w:r w:rsidRPr="004400BD">
        <w:rPr>
          <w:rFonts w:ascii="Arial" w:eastAsia="Arial" w:hAnsi="Arial" w:cs="Arial"/>
          <w:spacing w:val="3"/>
          <w:w w:val="99"/>
          <w:lang w:val="de-DE"/>
        </w:rPr>
        <w:t>m</w:t>
      </w:r>
      <w:r w:rsidRPr="004400BD">
        <w:rPr>
          <w:rFonts w:ascii="Arial" w:eastAsia="Arial" w:hAnsi="Arial" w:cs="Arial"/>
          <w:w w:val="99"/>
          <w:lang w:val="de-DE"/>
        </w:rPr>
        <w:t>en</w:t>
      </w:r>
    </w:p>
    <w:p w14:paraId="11FA699C" w14:textId="77777777" w:rsidR="004400BD" w:rsidRPr="004400BD" w:rsidRDefault="004400BD" w:rsidP="004400BD">
      <w:pPr>
        <w:spacing w:after="0" w:line="200" w:lineRule="exact"/>
        <w:rPr>
          <w:rFonts w:ascii="Arial" w:hAnsi="Arial" w:cs="Arial"/>
          <w:sz w:val="20"/>
          <w:szCs w:val="20"/>
          <w:lang w:val="de-DE"/>
        </w:rPr>
      </w:pPr>
    </w:p>
    <w:p w14:paraId="4EB24D3A" w14:textId="77777777" w:rsidR="004400BD" w:rsidRPr="004400BD" w:rsidRDefault="004400BD" w:rsidP="004400BD">
      <w:pPr>
        <w:spacing w:after="0" w:line="200" w:lineRule="exact"/>
        <w:rPr>
          <w:rFonts w:ascii="Arial" w:hAnsi="Arial" w:cs="Arial"/>
          <w:sz w:val="20"/>
          <w:szCs w:val="20"/>
          <w:lang w:val="de-DE"/>
        </w:rPr>
      </w:pPr>
    </w:p>
    <w:p w14:paraId="294995D2" w14:textId="77777777" w:rsidR="004400BD" w:rsidRPr="004400BD" w:rsidRDefault="004400BD" w:rsidP="004400BD">
      <w:pPr>
        <w:spacing w:after="0" w:line="200" w:lineRule="exact"/>
        <w:rPr>
          <w:rFonts w:ascii="Arial" w:hAnsi="Arial" w:cs="Arial"/>
          <w:sz w:val="20"/>
          <w:szCs w:val="20"/>
          <w:lang w:val="de-DE"/>
        </w:rPr>
      </w:pPr>
    </w:p>
    <w:p w14:paraId="07055469" w14:textId="77777777" w:rsidR="004400BD" w:rsidRPr="004400BD" w:rsidRDefault="004400BD" w:rsidP="004400BD">
      <w:pPr>
        <w:spacing w:after="0" w:line="200" w:lineRule="exact"/>
        <w:rPr>
          <w:rFonts w:ascii="Arial" w:hAnsi="Arial" w:cs="Arial"/>
          <w:sz w:val="20"/>
          <w:szCs w:val="20"/>
          <w:lang w:val="de-DE"/>
        </w:rPr>
      </w:pPr>
    </w:p>
    <w:p w14:paraId="7283FFAE" w14:textId="77777777" w:rsidR="004400BD" w:rsidRPr="004400BD" w:rsidRDefault="004400BD" w:rsidP="004400BD">
      <w:pPr>
        <w:spacing w:after="0" w:line="200" w:lineRule="exact"/>
        <w:rPr>
          <w:rFonts w:ascii="Arial" w:hAnsi="Arial" w:cs="Arial"/>
          <w:sz w:val="20"/>
          <w:szCs w:val="20"/>
          <w:lang w:val="de-DE"/>
        </w:rPr>
      </w:pPr>
    </w:p>
    <w:p w14:paraId="4CF4B79D" w14:textId="77777777" w:rsidR="004400BD" w:rsidRPr="004400BD" w:rsidRDefault="004400BD" w:rsidP="004400BD">
      <w:pPr>
        <w:spacing w:after="0" w:line="200" w:lineRule="exact"/>
        <w:rPr>
          <w:rFonts w:ascii="Arial" w:hAnsi="Arial" w:cs="Arial"/>
          <w:sz w:val="20"/>
          <w:szCs w:val="20"/>
          <w:lang w:val="de-DE"/>
        </w:rPr>
      </w:pPr>
    </w:p>
    <w:p w14:paraId="6334D02F" w14:textId="77777777" w:rsidR="004400BD" w:rsidRPr="004400BD" w:rsidRDefault="004400BD" w:rsidP="004400BD">
      <w:pPr>
        <w:spacing w:after="0" w:line="200" w:lineRule="exact"/>
        <w:rPr>
          <w:rFonts w:ascii="Arial" w:hAnsi="Arial" w:cs="Arial"/>
          <w:sz w:val="20"/>
          <w:szCs w:val="20"/>
          <w:lang w:val="de-DE"/>
        </w:rPr>
      </w:pPr>
    </w:p>
    <w:p w14:paraId="7C238638" w14:textId="77777777" w:rsidR="004400BD" w:rsidRPr="004400BD" w:rsidRDefault="004400BD" w:rsidP="004400BD">
      <w:pPr>
        <w:spacing w:after="0" w:line="200" w:lineRule="exact"/>
        <w:rPr>
          <w:rFonts w:ascii="Arial" w:hAnsi="Arial" w:cs="Arial"/>
          <w:sz w:val="20"/>
          <w:szCs w:val="20"/>
          <w:lang w:val="de-DE"/>
        </w:rPr>
      </w:pPr>
    </w:p>
    <w:p w14:paraId="79E108CD" w14:textId="77777777" w:rsidR="004400BD" w:rsidRPr="004400BD" w:rsidRDefault="004400BD" w:rsidP="004400BD">
      <w:pPr>
        <w:spacing w:after="0" w:line="200" w:lineRule="exact"/>
        <w:rPr>
          <w:rFonts w:ascii="Arial" w:hAnsi="Arial" w:cs="Arial"/>
          <w:sz w:val="20"/>
          <w:szCs w:val="20"/>
          <w:lang w:val="de-DE"/>
        </w:rPr>
      </w:pPr>
    </w:p>
    <w:p w14:paraId="491BA76B" w14:textId="77777777" w:rsidR="004400BD" w:rsidRPr="001949C9" w:rsidRDefault="004400BD" w:rsidP="004400BD">
      <w:pPr>
        <w:spacing w:after="0" w:line="200" w:lineRule="exact"/>
        <w:rPr>
          <w:sz w:val="20"/>
          <w:szCs w:val="20"/>
          <w:lang w:val="de-DE"/>
        </w:rPr>
      </w:pPr>
    </w:p>
    <w:p w14:paraId="44F292F5" w14:textId="77777777" w:rsidR="004400BD" w:rsidRPr="001949C9" w:rsidRDefault="004400BD" w:rsidP="004400BD">
      <w:pPr>
        <w:spacing w:after="0" w:line="200" w:lineRule="exact"/>
        <w:rPr>
          <w:sz w:val="20"/>
          <w:szCs w:val="20"/>
          <w:lang w:val="de-DE"/>
        </w:rPr>
      </w:pPr>
    </w:p>
    <w:p w14:paraId="28FC87BD" w14:textId="77777777" w:rsidR="004400BD" w:rsidRPr="001949C9" w:rsidRDefault="004400BD" w:rsidP="004400BD">
      <w:pPr>
        <w:spacing w:after="0" w:line="200" w:lineRule="exact"/>
        <w:rPr>
          <w:sz w:val="20"/>
          <w:szCs w:val="20"/>
          <w:lang w:val="de-DE"/>
        </w:rPr>
      </w:pPr>
    </w:p>
    <w:p w14:paraId="53A2CC40" w14:textId="442AFE6C" w:rsidR="004400BD" w:rsidRDefault="004400BD" w:rsidP="004400BD">
      <w:pPr>
        <w:spacing w:before="16" w:after="0" w:line="260" w:lineRule="exact"/>
        <w:rPr>
          <w:sz w:val="26"/>
          <w:szCs w:val="26"/>
          <w:lang w:val="de-DE"/>
        </w:rPr>
      </w:pPr>
    </w:p>
    <w:p w14:paraId="406F46FB" w14:textId="4C93A7BE" w:rsidR="00B43612" w:rsidRDefault="00B43612" w:rsidP="004400BD">
      <w:pPr>
        <w:spacing w:before="16" w:after="0" w:line="260" w:lineRule="exact"/>
        <w:rPr>
          <w:sz w:val="26"/>
          <w:szCs w:val="26"/>
          <w:lang w:val="de-DE"/>
        </w:rPr>
      </w:pPr>
    </w:p>
    <w:p w14:paraId="5796F7B8" w14:textId="62A1313C" w:rsidR="00B43612" w:rsidRDefault="00B43612" w:rsidP="004400BD">
      <w:pPr>
        <w:spacing w:before="16" w:after="0" w:line="260" w:lineRule="exact"/>
        <w:rPr>
          <w:sz w:val="26"/>
          <w:szCs w:val="26"/>
          <w:lang w:val="de-DE"/>
        </w:rPr>
      </w:pPr>
      <w:r>
        <w:rPr>
          <w:sz w:val="26"/>
          <w:szCs w:val="26"/>
          <w:lang w:val="de-DE"/>
        </w:rPr>
        <w:t xml:space="preserve">Erstellt durch: </w:t>
      </w:r>
    </w:p>
    <w:p w14:paraId="5CEAAC47" w14:textId="02BC9CC8" w:rsidR="00B43612" w:rsidRDefault="00B43612" w:rsidP="00B43612">
      <w:pPr>
        <w:pStyle w:val="Listenabsatz"/>
        <w:numPr>
          <w:ilvl w:val="0"/>
          <w:numId w:val="1"/>
        </w:numPr>
        <w:spacing w:before="16" w:after="0" w:line="260" w:lineRule="exact"/>
        <w:rPr>
          <w:sz w:val="26"/>
          <w:szCs w:val="26"/>
          <w:lang w:val="de-DE"/>
        </w:rPr>
      </w:pPr>
      <w:r w:rsidRPr="00B43612">
        <w:rPr>
          <w:sz w:val="26"/>
          <w:szCs w:val="26"/>
          <w:lang w:val="de-DE"/>
        </w:rPr>
        <w:t>Name, Vorname</w:t>
      </w:r>
      <w:r>
        <w:rPr>
          <w:sz w:val="26"/>
          <w:szCs w:val="26"/>
          <w:lang w:val="de-DE"/>
        </w:rPr>
        <w:t xml:space="preserve">: </w:t>
      </w:r>
    </w:p>
    <w:p w14:paraId="18D75117" w14:textId="3D399446" w:rsidR="00B43612" w:rsidRDefault="00B43612" w:rsidP="00B43612">
      <w:pPr>
        <w:pStyle w:val="Listenabsatz"/>
        <w:numPr>
          <w:ilvl w:val="0"/>
          <w:numId w:val="1"/>
        </w:numPr>
        <w:spacing w:before="16" w:after="0" w:line="260" w:lineRule="exact"/>
        <w:rPr>
          <w:sz w:val="26"/>
          <w:szCs w:val="26"/>
          <w:lang w:val="de-DE"/>
        </w:rPr>
      </w:pPr>
      <w:r>
        <w:rPr>
          <w:sz w:val="26"/>
          <w:szCs w:val="26"/>
          <w:lang w:val="de-DE"/>
        </w:rPr>
        <w:t xml:space="preserve">Ggf. Name des Beratungsunternehmens: </w:t>
      </w:r>
    </w:p>
    <w:p w14:paraId="499C2FD8" w14:textId="1D4D076E" w:rsidR="00B43612" w:rsidRDefault="00B43612" w:rsidP="00B43612">
      <w:pPr>
        <w:pStyle w:val="Listenabsatz"/>
        <w:numPr>
          <w:ilvl w:val="0"/>
          <w:numId w:val="1"/>
        </w:numPr>
        <w:spacing w:before="16" w:after="0" w:line="260" w:lineRule="exact"/>
        <w:rPr>
          <w:sz w:val="26"/>
          <w:szCs w:val="26"/>
          <w:lang w:val="de-DE"/>
        </w:rPr>
      </w:pPr>
      <w:r>
        <w:rPr>
          <w:sz w:val="26"/>
          <w:szCs w:val="26"/>
          <w:lang w:val="de-DE"/>
        </w:rPr>
        <w:t xml:space="preserve">Adresse: </w:t>
      </w:r>
    </w:p>
    <w:p w14:paraId="7E0B6E2A" w14:textId="0D26D8CA" w:rsidR="00B43612" w:rsidRDefault="00B43612" w:rsidP="00B43612">
      <w:pPr>
        <w:pStyle w:val="Listenabsatz"/>
        <w:numPr>
          <w:ilvl w:val="0"/>
          <w:numId w:val="1"/>
        </w:numPr>
        <w:spacing w:before="16" w:after="0" w:line="260" w:lineRule="exact"/>
        <w:rPr>
          <w:sz w:val="26"/>
          <w:szCs w:val="26"/>
          <w:lang w:val="de-DE"/>
        </w:rPr>
      </w:pPr>
      <w:r>
        <w:rPr>
          <w:sz w:val="26"/>
          <w:szCs w:val="26"/>
          <w:lang w:val="de-DE"/>
        </w:rPr>
        <w:t xml:space="preserve">Email: </w:t>
      </w:r>
    </w:p>
    <w:p w14:paraId="26576984" w14:textId="606DA91F" w:rsidR="00B43612" w:rsidRDefault="00B43612" w:rsidP="00B43612">
      <w:pPr>
        <w:pStyle w:val="Listenabsatz"/>
        <w:numPr>
          <w:ilvl w:val="0"/>
          <w:numId w:val="1"/>
        </w:numPr>
        <w:spacing w:before="16" w:after="0" w:line="260" w:lineRule="exact"/>
        <w:rPr>
          <w:sz w:val="26"/>
          <w:szCs w:val="26"/>
          <w:lang w:val="de-DE"/>
        </w:rPr>
      </w:pPr>
      <w:r>
        <w:rPr>
          <w:sz w:val="26"/>
          <w:szCs w:val="26"/>
          <w:lang w:val="de-DE"/>
        </w:rPr>
        <w:t xml:space="preserve">Tel.: </w:t>
      </w:r>
    </w:p>
    <w:p w14:paraId="69FDEBD1" w14:textId="47BD049D" w:rsidR="00B43612" w:rsidRPr="00B43612" w:rsidRDefault="00B43612" w:rsidP="00B43612">
      <w:pPr>
        <w:pStyle w:val="Listenabsatz"/>
        <w:numPr>
          <w:ilvl w:val="0"/>
          <w:numId w:val="1"/>
        </w:numPr>
        <w:spacing w:before="16" w:after="0" w:line="260" w:lineRule="exact"/>
        <w:rPr>
          <w:sz w:val="26"/>
          <w:szCs w:val="26"/>
          <w:lang w:val="de-DE"/>
        </w:rPr>
      </w:pPr>
      <w:r>
        <w:rPr>
          <w:sz w:val="26"/>
          <w:szCs w:val="26"/>
          <w:lang w:val="de-DE"/>
        </w:rPr>
        <w:t>Website</w:t>
      </w:r>
    </w:p>
    <w:p w14:paraId="2782A60B" w14:textId="77777777" w:rsidR="004400BD" w:rsidRPr="00507C32" w:rsidRDefault="004400BD" w:rsidP="004400BD">
      <w:pPr>
        <w:spacing w:after="0" w:line="240" w:lineRule="auto"/>
        <w:ind w:left="2891" w:right="-20"/>
        <w:rPr>
          <w:sz w:val="20"/>
          <w:szCs w:val="20"/>
          <w:lang w:val="de-DE"/>
        </w:rPr>
      </w:pPr>
    </w:p>
    <w:p w14:paraId="5A28B1F6" w14:textId="77777777" w:rsidR="004400BD" w:rsidRPr="00507C32" w:rsidRDefault="004400BD" w:rsidP="004400BD">
      <w:pPr>
        <w:spacing w:after="0" w:line="200" w:lineRule="exact"/>
        <w:rPr>
          <w:sz w:val="20"/>
          <w:szCs w:val="20"/>
          <w:lang w:val="de-DE"/>
        </w:rPr>
      </w:pPr>
    </w:p>
    <w:p w14:paraId="66400C85" w14:textId="1E0C4FFE" w:rsidR="004400BD" w:rsidRPr="00B43612" w:rsidRDefault="00B43612" w:rsidP="00B43612">
      <w:pPr>
        <w:spacing w:before="16" w:after="0" w:line="260" w:lineRule="exact"/>
        <w:rPr>
          <w:sz w:val="26"/>
          <w:szCs w:val="26"/>
          <w:lang w:val="de-DE"/>
        </w:rPr>
      </w:pPr>
      <w:r>
        <w:rPr>
          <w:sz w:val="26"/>
          <w:szCs w:val="26"/>
          <w:lang w:val="de-DE"/>
        </w:rPr>
        <w:t xml:space="preserve">Ggf. </w:t>
      </w:r>
      <w:r w:rsidRPr="00B43612">
        <w:rPr>
          <w:sz w:val="26"/>
          <w:szCs w:val="26"/>
          <w:lang w:val="de-DE"/>
        </w:rPr>
        <w:t>Kontaktdaten von Co-Beratern</w:t>
      </w:r>
    </w:p>
    <w:p w14:paraId="422D4892" w14:textId="77777777" w:rsidR="004400BD" w:rsidRPr="00507C32" w:rsidRDefault="004400BD" w:rsidP="004400BD">
      <w:pPr>
        <w:spacing w:after="0" w:line="200" w:lineRule="exact"/>
        <w:rPr>
          <w:sz w:val="20"/>
          <w:szCs w:val="20"/>
          <w:lang w:val="de-DE"/>
        </w:rPr>
      </w:pPr>
    </w:p>
    <w:p w14:paraId="5E45E559" w14:textId="421EEFFE" w:rsidR="004400BD" w:rsidRDefault="004400BD" w:rsidP="004400BD">
      <w:pPr>
        <w:spacing w:after="0" w:line="200" w:lineRule="exact"/>
        <w:rPr>
          <w:sz w:val="20"/>
          <w:szCs w:val="20"/>
          <w:lang w:val="de-DE"/>
        </w:rPr>
      </w:pPr>
    </w:p>
    <w:p w14:paraId="37E9CAC0" w14:textId="250B47FA" w:rsidR="00C45AB8" w:rsidRDefault="00C45AB8" w:rsidP="004400BD">
      <w:pPr>
        <w:spacing w:after="0" w:line="200" w:lineRule="exact"/>
        <w:rPr>
          <w:sz w:val="20"/>
          <w:szCs w:val="20"/>
          <w:lang w:val="de-DE"/>
        </w:rPr>
      </w:pPr>
    </w:p>
    <w:p w14:paraId="3CD4FD64" w14:textId="4CF43BCE" w:rsidR="00C45AB8" w:rsidRDefault="00C45AB8" w:rsidP="004400BD">
      <w:pPr>
        <w:spacing w:after="0" w:line="200" w:lineRule="exact"/>
        <w:rPr>
          <w:sz w:val="20"/>
          <w:szCs w:val="20"/>
          <w:lang w:val="de-DE"/>
        </w:rPr>
      </w:pPr>
    </w:p>
    <w:p w14:paraId="50A72354" w14:textId="5935BAFA" w:rsidR="00C45AB8" w:rsidRDefault="00C45AB8" w:rsidP="004400BD">
      <w:pPr>
        <w:spacing w:after="0" w:line="200" w:lineRule="exact"/>
        <w:rPr>
          <w:sz w:val="20"/>
          <w:szCs w:val="20"/>
          <w:lang w:val="de-DE"/>
        </w:rPr>
      </w:pPr>
    </w:p>
    <w:p w14:paraId="7D52F96F" w14:textId="41B3AC4C" w:rsidR="00C45AB8" w:rsidRDefault="00C45AB8" w:rsidP="004400BD">
      <w:pPr>
        <w:spacing w:after="0" w:line="200" w:lineRule="exact"/>
        <w:rPr>
          <w:sz w:val="20"/>
          <w:szCs w:val="20"/>
          <w:lang w:val="de-DE"/>
        </w:rPr>
      </w:pPr>
    </w:p>
    <w:p w14:paraId="24E5A692" w14:textId="34611AEE" w:rsidR="00C45AB8" w:rsidRDefault="00C45AB8" w:rsidP="004400BD">
      <w:pPr>
        <w:spacing w:after="0" w:line="200" w:lineRule="exact"/>
        <w:rPr>
          <w:sz w:val="20"/>
          <w:szCs w:val="20"/>
          <w:lang w:val="de-DE"/>
        </w:rPr>
      </w:pPr>
    </w:p>
    <w:p w14:paraId="0C52E140" w14:textId="77777777" w:rsidR="00C45AB8" w:rsidRPr="00507C32" w:rsidRDefault="00C45AB8" w:rsidP="004400BD">
      <w:pPr>
        <w:spacing w:after="0" w:line="200" w:lineRule="exact"/>
        <w:rPr>
          <w:sz w:val="20"/>
          <w:szCs w:val="20"/>
          <w:lang w:val="de-DE"/>
        </w:rPr>
      </w:pPr>
    </w:p>
    <w:p w14:paraId="46004639" w14:textId="77777777" w:rsidR="0081470C" w:rsidRPr="0081470C" w:rsidRDefault="00542103" w:rsidP="0081470C">
      <w:pPr>
        <w:spacing w:after="0" w:line="200" w:lineRule="exact"/>
        <w:rPr>
          <w:sz w:val="20"/>
          <w:szCs w:val="20"/>
          <w:lang w:val="de-DE"/>
        </w:rPr>
      </w:pPr>
      <w:r w:rsidRPr="00542103">
        <w:rPr>
          <w:sz w:val="20"/>
          <w:szCs w:val="20"/>
          <w:lang w:val="de-DE"/>
        </w:rPr>
        <w:t xml:space="preserve">Mit dem vorliegenden Beratungsbericht wird die Durchführung und das Ergebnis einer geförderten Ausgangsberatung </w:t>
      </w:r>
      <w:r w:rsidR="00A71979">
        <w:rPr>
          <w:sz w:val="20"/>
          <w:szCs w:val="20"/>
          <w:lang w:val="de-DE"/>
        </w:rPr>
        <w:t xml:space="preserve">nach Punkt 2.1.1. </w:t>
      </w:r>
      <w:r w:rsidRPr="00542103">
        <w:rPr>
          <w:sz w:val="20"/>
          <w:szCs w:val="20"/>
          <w:lang w:val="de-DE"/>
        </w:rPr>
        <w:t>der "</w:t>
      </w:r>
    </w:p>
    <w:p w14:paraId="7077C5A5" w14:textId="2228B867" w:rsidR="0081470C" w:rsidRPr="0081470C" w:rsidRDefault="0081470C" w:rsidP="0081470C">
      <w:pPr>
        <w:spacing w:after="0" w:line="200" w:lineRule="exact"/>
        <w:rPr>
          <w:sz w:val="20"/>
          <w:szCs w:val="20"/>
          <w:lang w:val="de-DE"/>
        </w:rPr>
      </w:pPr>
      <w:r w:rsidRPr="0081470C">
        <w:rPr>
          <w:sz w:val="20"/>
          <w:szCs w:val="20"/>
          <w:lang w:val="de-DE"/>
        </w:rPr>
        <w:t>Richtlinie des Freistaates Thüringen zur Förderung von Maßnahmen zur Ressourcenschonung und -effizienz sowie von Projekten mit Innovationscharakter für eine nachhaltige und zukunftsfähige Ressourcennutzung in Unternehmen</w:t>
      </w:r>
    </w:p>
    <w:p w14:paraId="3A7C7F25" w14:textId="665EBD91" w:rsidR="004400BD" w:rsidRPr="00507C32" w:rsidRDefault="0081470C" w:rsidP="0081470C">
      <w:pPr>
        <w:spacing w:after="0" w:line="200" w:lineRule="exact"/>
        <w:rPr>
          <w:sz w:val="20"/>
          <w:szCs w:val="20"/>
          <w:lang w:val="de-DE"/>
        </w:rPr>
      </w:pPr>
      <w:proofErr w:type="spellStart"/>
      <w:r w:rsidRPr="0081470C">
        <w:rPr>
          <w:sz w:val="20"/>
          <w:szCs w:val="20"/>
          <w:lang w:val="de-DE"/>
        </w:rPr>
        <w:t>GreenInvest</w:t>
      </w:r>
      <w:proofErr w:type="spellEnd"/>
      <w:r w:rsidRPr="0081470C">
        <w:rPr>
          <w:sz w:val="20"/>
          <w:szCs w:val="20"/>
          <w:lang w:val="de-DE"/>
        </w:rPr>
        <w:t xml:space="preserve"> Ress</w:t>
      </w:r>
      <w:r w:rsidR="00542103" w:rsidRPr="00542103">
        <w:rPr>
          <w:sz w:val="20"/>
          <w:szCs w:val="20"/>
          <w:lang w:val="de-DE"/>
        </w:rPr>
        <w:t xml:space="preserve">“ für das Unternehmen </w:t>
      </w:r>
      <w:r w:rsidR="00542103">
        <w:rPr>
          <w:sz w:val="20"/>
          <w:szCs w:val="20"/>
          <w:lang w:val="de-DE"/>
        </w:rPr>
        <w:t>…………………………………………</w:t>
      </w:r>
      <w:r w:rsidR="00542103" w:rsidRPr="00542103">
        <w:rPr>
          <w:sz w:val="20"/>
          <w:szCs w:val="20"/>
          <w:lang w:val="de-DE"/>
        </w:rPr>
        <w:t xml:space="preserve"> dokumentiert.</w:t>
      </w:r>
    </w:p>
    <w:p w14:paraId="552672ED" w14:textId="77777777" w:rsidR="004400BD" w:rsidRPr="00507C32" w:rsidRDefault="004400BD" w:rsidP="004400BD">
      <w:pPr>
        <w:spacing w:after="0" w:line="200" w:lineRule="exact"/>
        <w:rPr>
          <w:sz w:val="20"/>
          <w:szCs w:val="20"/>
          <w:lang w:val="de-DE"/>
        </w:rPr>
      </w:pPr>
    </w:p>
    <w:p w14:paraId="4A5412C1" w14:textId="63432352" w:rsidR="002E559B" w:rsidRPr="00C5257B" w:rsidRDefault="00C45AB8" w:rsidP="00C45AB8">
      <w:pPr>
        <w:widowControl/>
        <w:spacing w:after="160" w:line="259" w:lineRule="auto"/>
        <w:rPr>
          <w:sz w:val="20"/>
          <w:szCs w:val="20"/>
          <w:lang w:val="de-DE"/>
        </w:rPr>
      </w:pPr>
      <w:r>
        <w:rPr>
          <w:sz w:val="20"/>
          <w:szCs w:val="20"/>
          <w:lang w:val="de-DE"/>
        </w:rPr>
        <w:br w:type="page"/>
      </w:r>
      <w:r w:rsidR="005603D0" w:rsidRPr="00A71979">
        <w:rPr>
          <w:i/>
          <w:lang w:val="de-DE"/>
        </w:rPr>
        <w:t xml:space="preserve">// </w:t>
      </w:r>
      <w:r w:rsidR="002E559B" w:rsidRPr="00A71979">
        <w:rPr>
          <w:i/>
          <w:lang w:val="de-DE"/>
        </w:rPr>
        <w:t xml:space="preserve">Hinweis: </w:t>
      </w:r>
      <w:r w:rsidR="009668F6" w:rsidRPr="00A71979">
        <w:rPr>
          <w:i/>
          <w:lang w:val="de-DE"/>
        </w:rPr>
        <w:t>Bitte aktualisieren Sie das Inhaltsverzeichnis, bevor Sie den abgeschlossenen Bericht im EFRE-Portal hochladen.</w:t>
      </w:r>
      <w:r w:rsidR="005603D0" w:rsidRPr="00A71979">
        <w:rPr>
          <w:i/>
          <w:lang w:val="de-DE"/>
        </w:rPr>
        <w:t xml:space="preserve"> //</w:t>
      </w:r>
    </w:p>
    <w:p w14:paraId="4002509D" w14:textId="77777777" w:rsidR="002E559B" w:rsidRPr="00A71979" w:rsidRDefault="002E559B" w:rsidP="002E559B">
      <w:pPr>
        <w:widowControl/>
        <w:spacing w:after="160" w:line="259" w:lineRule="auto"/>
        <w:rPr>
          <w:lang w:val="de-DE"/>
        </w:rPr>
      </w:pPr>
    </w:p>
    <w:sdt>
      <w:sdtPr>
        <w:id w:val="-1416317849"/>
        <w:docPartObj>
          <w:docPartGallery w:val="Table of Contents"/>
          <w:docPartUnique/>
        </w:docPartObj>
      </w:sdtPr>
      <w:sdtEndPr>
        <w:rPr>
          <w:b/>
          <w:bCs/>
        </w:rPr>
      </w:sdtEndPr>
      <w:sdtContent>
        <w:p w14:paraId="1C200301" w14:textId="7CA77A0D" w:rsidR="0024492E" w:rsidRPr="002E559B" w:rsidRDefault="0024492E" w:rsidP="002E559B">
          <w:pPr>
            <w:widowControl/>
            <w:spacing w:after="160" w:line="259" w:lineRule="auto"/>
            <w:rPr>
              <w:rStyle w:val="berschrift1Zchn"/>
            </w:rPr>
          </w:pPr>
          <w:proofErr w:type="spellStart"/>
          <w:r w:rsidRPr="002E559B">
            <w:rPr>
              <w:rStyle w:val="berschrift1Zchn"/>
            </w:rPr>
            <w:t>Inhaltsverzeichnis</w:t>
          </w:r>
          <w:proofErr w:type="spellEnd"/>
        </w:p>
        <w:p w14:paraId="3A8C694F" w14:textId="7E23D4C0" w:rsidR="00C05E0F" w:rsidRDefault="0024492E">
          <w:pPr>
            <w:pStyle w:val="Verzeichnis1"/>
            <w:tabs>
              <w:tab w:val="left" w:pos="440"/>
              <w:tab w:val="right" w:leader="dot" w:pos="9062"/>
            </w:tabs>
            <w:rPr>
              <w:rFonts w:eastAsiaTheme="minorEastAsia"/>
              <w:noProof/>
              <w:lang w:val="de-DE" w:eastAsia="de-DE"/>
            </w:rPr>
          </w:pPr>
          <w:r>
            <w:fldChar w:fldCharType="begin"/>
          </w:r>
          <w:r>
            <w:instrText xml:space="preserve"> TOC \o "1-3" \h \z \u </w:instrText>
          </w:r>
          <w:r>
            <w:fldChar w:fldCharType="separate"/>
          </w:r>
          <w:hyperlink w:anchor="_Toc201823612" w:history="1">
            <w:r w:rsidR="00C05E0F" w:rsidRPr="00674A11">
              <w:rPr>
                <w:rStyle w:val="Hyperlink"/>
                <w:rFonts w:eastAsia="Arial"/>
                <w:noProof/>
                <w:lang w:val="de-DE"/>
              </w:rPr>
              <w:t>1.</w:t>
            </w:r>
            <w:r w:rsidR="00C05E0F">
              <w:rPr>
                <w:rFonts w:eastAsiaTheme="minorEastAsia"/>
                <w:noProof/>
                <w:lang w:val="de-DE" w:eastAsia="de-DE"/>
              </w:rPr>
              <w:tab/>
            </w:r>
            <w:r w:rsidR="00C05E0F" w:rsidRPr="00674A11">
              <w:rPr>
                <w:rStyle w:val="Hyperlink"/>
                <w:rFonts w:eastAsia="Arial"/>
                <w:noProof/>
                <w:lang w:val="de-DE"/>
              </w:rPr>
              <w:t>K</w:t>
            </w:r>
            <w:r w:rsidR="00C05E0F" w:rsidRPr="00674A11">
              <w:rPr>
                <w:rStyle w:val="Hyperlink"/>
                <w:rFonts w:eastAsia="Arial"/>
                <w:noProof/>
                <w:spacing w:val="-1"/>
                <w:lang w:val="de-DE"/>
              </w:rPr>
              <w:t>u</w:t>
            </w:r>
            <w:r w:rsidR="00C05E0F" w:rsidRPr="00674A11">
              <w:rPr>
                <w:rStyle w:val="Hyperlink"/>
                <w:rFonts w:eastAsia="Arial"/>
                <w:noProof/>
                <w:lang w:val="de-DE"/>
              </w:rPr>
              <w:t>rzfa</w:t>
            </w:r>
            <w:r w:rsidR="00C05E0F" w:rsidRPr="00674A11">
              <w:rPr>
                <w:rStyle w:val="Hyperlink"/>
                <w:rFonts w:eastAsia="Arial"/>
                <w:noProof/>
                <w:spacing w:val="1"/>
                <w:lang w:val="de-DE"/>
              </w:rPr>
              <w:t>ss</w:t>
            </w:r>
            <w:r w:rsidR="00C05E0F" w:rsidRPr="00674A11">
              <w:rPr>
                <w:rStyle w:val="Hyperlink"/>
                <w:rFonts w:eastAsia="Arial"/>
                <w:noProof/>
                <w:lang w:val="de-DE"/>
              </w:rPr>
              <w:t>ung (1 Seite)</w:t>
            </w:r>
            <w:r w:rsidR="00C05E0F">
              <w:rPr>
                <w:noProof/>
                <w:webHidden/>
              </w:rPr>
              <w:tab/>
            </w:r>
            <w:r w:rsidR="00C05E0F">
              <w:rPr>
                <w:noProof/>
                <w:webHidden/>
              </w:rPr>
              <w:fldChar w:fldCharType="begin"/>
            </w:r>
            <w:r w:rsidR="00C05E0F">
              <w:rPr>
                <w:noProof/>
                <w:webHidden/>
              </w:rPr>
              <w:instrText xml:space="preserve"> PAGEREF _Toc201823612 \h </w:instrText>
            </w:r>
            <w:r w:rsidR="00C05E0F">
              <w:rPr>
                <w:noProof/>
                <w:webHidden/>
              </w:rPr>
            </w:r>
            <w:r w:rsidR="00C05E0F">
              <w:rPr>
                <w:noProof/>
                <w:webHidden/>
              </w:rPr>
              <w:fldChar w:fldCharType="separate"/>
            </w:r>
            <w:r w:rsidR="00C05E0F">
              <w:rPr>
                <w:noProof/>
                <w:webHidden/>
              </w:rPr>
              <w:t>3</w:t>
            </w:r>
            <w:r w:rsidR="00C05E0F">
              <w:rPr>
                <w:noProof/>
                <w:webHidden/>
              </w:rPr>
              <w:fldChar w:fldCharType="end"/>
            </w:r>
          </w:hyperlink>
        </w:p>
        <w:p w14:paraId="37B0D34B" w14:textId="684D04A9" w:rsidR="00C05E0F" w:rsidRDefault="002A490B">
          <w:pPr>
            <w:pStyle w:val="Verzeichnis1"/>
            <w:tabs>
              <w:tab w:val="left" w:pos="440"/>
              <w:tab w:val="right" w:leader="dot" w:pos="9062"/>
            </w:tabs>
            <w:rPr>
              <w:rFonts w:eastAsiaTheme="minorEastAsia"/>
              <w:noProof/>
              <w:lang w:val="de-DE" w:eastAsia="de-DE"/>
            </w:rPr>
          </w:pPr>
          <w:hyperlink w:anchor="_Toc201823613" w:history="1">
            <w:r w:rsidR="00C05E0F" w:rsidRPr="00674A11">
              <w:rPr>
                <w:rStyle w:val="Hyperlink"/>
                <w:rFonts w:eastAsia="Arial"/>
                <w:noProof/>
                <w:lang w:val="de-DE"/>
              </w:rPr>
              <w:t>2.</w:t>
            </w:r>
            <w:r w:rsidR="00C05E0F">
              <w:rPr>
                <w:rFonts w:eastAsiaTheme="minorEastAsia"/>
                <w:noProof/>
                <w:lang w:val="de-DE" w:eastAsia="de-DE"/>
              </w:rPr>
              <w:tab/>
            </w:r>
            <w:r w:rsidR="00C05E0F" w:rsidRPr="00674A11">
              <w:rPr>
                <w:rStyle w:val="Hyperlink"/>
                <w:rFonts w:eastAsia="Arial"/>
                <w:noProof/>
                <w:lang w:val="de-DE"/>
              </w:rPr>
              <w:t>Zusammenfassung</w:t>
            </w:r>
            <w:r w:rsidR="00C05E0F">
              <w:rPr>
                <w:noProof/>
                <w:webHidden/>
              </w:rPr>
              <w:tab/>
            </w:r>
            <w:r w:rsidR="00C05E0F">
              <w:rPr>
                <w:noProof/>
                <w:webHidden/>
              </w:rPr>
              <w:fldChar w:fldCharType="begin"/>
            </w:r>
            <w:r w:rsidR="00C05E0F">
              <w:rPr>
                <w:noProof/>
                <w:webHidden/>
              </w:rPr>
              <w:instrText xml:space="preserve"> PAGEREF _Toc201823613 \h </w:instrText>
            </w:r>
            <w:r w:rsidR="00C05E0F">
              <w:rPr>
                <w:noProof/>
                <w:webHidden/>
              </w:rPr>
            </w:r>
            <w:r w:rsidR="00C05E0F">
              <w:rPr>
                <w:noProof/>
                <w:webHidden/>
              </w:rPr>
              <w:fldChar w:fldCharType="separate"/>
            </w:r>
            <w:r w:rsidR="00C05E0F">
              <w:rPr>
                <w:noProof/>
                <w:webHidden/>
              </w:rPr>
              <w:t>4</w:t>
            </w:r>
            <w:r w:rsidR="00C05E0F">
              <w:rPr>
                <w:noProof/>
                <w:webHidden/>
              </w:rPr>
              <w:fldChar w:fldCharType="end"/>
            </w:r>
          </w:hyperlink>
        </w:p>
        <w:p w14:paraId="15A6A4B0" w14:textId="2BAE22C8" w:rsidR="00C05E0F" w:rsidRDefault="002A490B" w:rsidP="00C05E0F">
          <w:pPr>
            <w:pStyle w:val="Verzeichnis2"/>
            <w:rPr>
              <w:rFonts w:eastAsiaTheme="minorEastAsia"/>
              <w:noProof/>
              <w:lang w:val="de-DE" w:eastAsia="de-DE"/>
            </w:rPr>
          </w:pPr>
          <w:hyperlink w:anchor="_Toc201823614" w:history="1">
            <w:r w:rsidR="00C05E0F" w:rsidRPr="00674A11">
              <w:rPr>
                <w:rStyle w:val="Hyperlink"/>
                <w:rFonts w:eastAsia="Arial"/>
                <w:noProof/>
                <w:lang w:val="de-DE"/>
              </w:rPr>
              <w:t>2.2.</w:t>
            </w:r>
            <w:r w:rsidR="00C05E0F">
              <w:rPr>
                <w:rFonts w:eastAsiaTheme="minorEastAsia"/>
                <w:noProof/>
                <w:lang w:val="de-DE" w:eastAsia="de-DE"/>
              </w:rPr>
              <w:tab/>
            </w:r>
            <w:r w:rsidR="00C05E0F" w:rsidRPr="00674A11">
              <w:rPr>
                <w:rStyle w:val="Hyperlink"/>
                <w:rFonts w:eastAsia="Arial"/>
                <w:noProof/>
                <w:lang w:val="de-DE"/>
              </w:rPr>
              <w:t>Unternehmensdaten</w:t>
            </w:r>
            <w:r w:rsidR="00C05E0F">
              <w:rPr>
                <w:noProof/>
                <w:webHidden/>
              </w:rPr>
              <w:tab/>
            </w:r>
            <w:r w:rsidR="00C05E0F">
              <w:rPr>
                <w:noProof/>
                <w:webHidden/>
              </w:rPr>
              <w:fldChar w:fldCharType="begin"/>
            </w:r>
            <w:r w:rsidR="00C05E0F">
              <w:rPr>
                <w:noProof/>
                <w:webHidden/>
              </w:rPr>
              <w:instrText xml:space="preserve"> PAGEREF _Toc201823614 \h </w:instrText>
            </w:r>
            <w:r w:rsidR="00C05E0F">
              <w:rPr>
                <w:noProof/>
                <w:webHidden/>
              </w:rPr>
            </w:r>
            <w:r w:rsidR="00C05E0F">
              <w:rPr>
                <w:noProof/>
                <w:webHidden/>
              </w:rPr>
              <w:fldChar w:fldCharType="separate"/>
            </w:r>
            <w:r w:rsidR="00C05E0F">
              <w:rPr>
                <w:noProof/>
                <w:webHidden/>
              </w:rPr>
              <w:t>4</w:t>
            </w:r>
            <w:r w:rsidR="00C05E0F">
              <w:rPr>
                <w:noProof/>
                <w:webHidden/>
              </w:rPr>
              <w:fldChar w:fldCharType="end"/>
            </w:r>
          </w:hyperlink>
        </w:p>
        <w:p w14:paraId="3508AF82" w14:textId="2A3AC5DF" w:rsidR="00C05E0F" w:rsidRDefault="002A490B" w:rsidP="00C05E0F">
          <w:pPr>
            <w:pStyle w:val="Verzeichnis2"/>
            <w:rPr>
              <w:rFonts w:eastAsiaTheme="minorEastAsia"/>
              <w:noProof/>
              <w:lang w:val="de-DE" w:eastAsia="de-DE"/>
            </w:rPr>
          </w:pPr>
          <w:hyperlink w:anchor="_Toc201823615" w:history="1">
            <w:r w:rsidR="00C05E0F" w:rsidRPr="00674A11">
              <w:rPr>
                <w:rStyle w:val="Hyperlink"/>
                <w:rFonts w:eastAsia="Arial"/>
                <w:noProof/>
                <w:spacing w:val="-2"/>
                <w:lang w:val="de-DE"/>
              </w:rPr>
              <w:t>2.3.</w:t>
            </w:r>
            <w:r w:rsidR="00C05E0F">
              <w:rPr>
                <w:rFonts w:eastAsiaTheme="minorEastAsia"/>
                <w:noProof/>
                <w:lang w:val="de-DE" w:eastAsia="de-DE"/>
              </w:rPr>
              <w:tab/>
            </w:r>
            <w:r w:rsidR="00C05E0F" w:rsidRPr="00674A11">
              <w:rPr>
                <w:rStyle w:val="Hyperlink"/>
                <w:rFonts w:eastAsia="Arial"/>
                <w:noProof/>
                <w:spacing w:val="-2"/>
                <w:lang w:val="de-DE"/>
              </w:rPr>
              <w:t>Ergebnisse Potentialanalyse</w:t>
            </w:r>
            <w:r w:rsidR="00C05E0F">
              <w:rPr>
                <w:noProof/>
                <w:webHidden/>
              </w:rPr>
              <w:tab/>
            </w:r>
            <w:r w:rsidR="00C05E0F">
              <w:rPr>
                <w:noProof/>
                <w:webHidden/>
              </w:rPr>
              <w:fldChar w:fldCharType="begin"/>
            </w:r>
            <w:r w:rsidR="00C05E0F">
              <w:rPr>
                <w:noProof/>
                <w:webHidden/>
              </w:rPr>
              <w:instrText xml:space="preserve"> PAGEREF _Toc201823615 \h </w:instrText>
            </w:r>
            <w:r w:rsidR="00C05E0F">
              <w:rPr>
                <w:noProof/>
                <w:webHidden/>
              </w:rPr>
            </w:r>
            <w:r w:rsidR="00C05E0F">
              <w:rPr>
                <w:noProof/>
                <w:webHidden/>
              </w:rPr>
              <w:fldChar w:fldCharType="separate"/>
            </w:r>
            <w:r w:rsidR="00C05E0F">
              <w:rPr>
                <w:noProof/>
                <w:webHidden/>
              </w:rPr>
              <w:t>4</w:t>
            </w:r>
            <w:r w:rsidR="00C05E0F">
              <w:rPr>
                <w:noProof/>
                <w:webHidden/>
              </w:rPr>
              <w:fldChar w:fldCharType="end"/>
            </w:r>
          </w:hyperlink>
        </w:p>
        <w:p w14:paraId="2941D137" w14:textId="06ED03E3" w:rsidR="00C05E0F" w:rsidRDefault="002A490B">
          <w:pPr>
            <w:pStyle w:val="Verzeichnis1"/>
            <w:tabs>
              <w:tab w:val="left" w:pos="440"/>
              <w:tab w:val="right" w:leader="dot" w:pos="9062"/>
            </w:tabs>
            <w:rPr>
              <w:rFonts w:eastAsiaTheme="minorEastAsia"/>
              <w:noProof/>
              <w:lang w:val="de-DE" w:eastAsia="de-DE"/>
            </w:rPr>
          </w:pPr>
          <w:hyperlink w:anchor="_Toc201823616" w:history="1">
            <w:r w:rsidR="00C05E0F" w:rsidRPr="00674A11">
              <w:rPr>
                <w:rStyle w:val="Hyperlink"/>
                <w:rFonts w:eastAsia="Arial"/>
                <w:noProof/>
                <w:lang w:val="de-DE"/>
              </w:rPr>
              <w:t>3.</w:t>
            </w:r>
            <w:r w:rsidR="00C05E0F">
              <w:rPr>
                <w:rFonts w:eastAsiaTheme="minorEastAsia"/>
                <w:noProof/>
                <w:lang w:val="de-DE" w:eastAsia="de-DE"/>
              </w:rPr>
              <w:tab/>
            </w:r>
            <w:r w:rsidR="00C05E0F" w:rsidRPr="00674A11">
              <w:rPr>
                <w:rStyle w:val="Hyperlink"/>
                <w:rFonts w:eastAsia="Arial"/>
                <w:noProof/>
                <w:lang w:val="de-DE"/>
              </w:rPr>
              <w:t>Analyse des Ist Zustands und Ableitung wesentlicher Ressourcenverbräuche im Unternehmen</w:t>
            </w:r>
            <w:r w:rsidR="00C05E0F">
              <w:rPr>
                <w:noProof/>
                <w:webHidden/>
              </w:rPr>
              <w:tab/>
            </w:r>
            <w:r w:rsidR="00C05E0F">
              <w:rPr>
                <w:noProof/>
                <w:webHidden/>
              </w:rPr>
              <w:fldChar w:fldCharType="begin"/>
            </w:r>
            <w:r w:rsidR="00C05E0F">
              <w:rPr>
                <w:noProof/>
                <w:webHidden/>
              </w:rPr>
              <w:instrText xml:space="preserve"> PAGEREF _Toc201823616 \h </w:instrText>
            </w:r>
            <w:r w:rsidR="00C05E0F">
              <w:rPr>
                <w:noProof/>
                <w:webHidden/>
              </w:rPr>
            </w:r>
            <w:r w:rsidR="00C05E0F">
              <w:rPr>
                <w:noProof/>
                <w:webHidden/>
              </w:rPr>
              <w:fldChar w:fldCharType="separate"/>
            </w:r>
            <w:r w:rsidR="00C05E0F">
              <w:rPr>
                <w:noProof/>
                <w:webHidden/>
              </w:rPr>
              <w:t>5</w:t>
            </w:r>
            <w:r w:rsidR="00C05E0F">
              <w:rPr>
                <w:noProof/>
                <w:webHidden/>
              </w:rPr>
              <w:fldChar w:fldCharType="end"/>
            </w:r>
          </w:hyperlink>
        </w:p>
        <w:p w14:paraId="5D03ED4A" w14:textId="1D3A188B" w:rsidR="00C05E0F" w:rsidRDefault="002A490B" w:rsidP="00C05E0F">
          <w:pPr>
            <w:pStyle w:val="Verzeichnis2"/>
            <w:rPr>
              <w:rFonts w:eastAsiaTheme="minorEastAsia"/>
              <w:noProof/>
              <w:lang w:val="de-DE" w:eastAsia="de-DE"/>
            </w:rPr>
          </w:pPr>
          <w:hyperlink w:anchor="_Toc201823617" w:history="1">
            <w:r w:rsidR="00C05E0F" w:rsidRPr="00674A11">
              <w:rPr>
                <w:rStyle w:val="Hyperlink"/>
                <w:rFonts w:eastAsia="Arial"/>
                <w:noProof/>
                <w:spacing w:val="-2"/>
                <w:lang w:val="de-DE"/>
              </w:rPr>
              <w:t>3.1.</w:t>
            </w:r>
            <w:r w:rsidR="00C05E0F">
              <w:rPr>
                <w:rFonts w:eastAsiaTheme="minorEastAsia"/>
                <w:noProof/>
                <w:lang w:val="de-DE" w:eastAsia="de-DE"/>
              </w:rPr>
              <w:tab/>
            </w:r>
            <w:r w:rsidR="00C05E0F" w:rsidRPr="00674A11">
              <w:rPr>
                <w:rStyle w:val="Hyperlink"/>
                <w:rFonts w:eastAsia="Arial"/>
                <w:noProof/>
                <w:spacing w:val="-2"/>
                <w:lang w:val="de-DE"/>
              </w:rPr>
              <w:t>Analyse der Mengen und Kosten des gesamten Ist-Ressourcenverbrauchs im Unternehmen</w:t>
            </w:r>
            <w:r w:rsidR="00C05E0F">
              <w:rPr>
                <w:noProof/>
                <w:webHidden/>
              </w:rPr>
              <w:tab/>
            </w:r>
            <w:r w:rsidR="00C05E0F">
              <w:rPr>
                <w:noProof/>
                <w:webHidden/>
              </w:rPr>
              <w:fldChar w:fldCharType="begin"/>
            </w:r>
            <w:r w:rsidR="00C05E0F">
              <w:rPr>
                <w:noProof/>
                <w:webHidden/>
              </w:rPr>
              <w:instrText xml:space="preserve"> PAGEREF _Toc201823617 \h </w:instrText>
            </w:r>
            <w:r w:rsidR="00C05E0F">
              <w:rPr>
                <w:noProof/>
                <w:webHidden/>
              </w:rPr>
            </w:r>
            <w:r w:rsidR="00C05E0F">
              <w:rPr>
                <w:noProof/>
                <w:webHidden/>
              </w:rPr>
              <w:fldChar w:fldCharType="separate"/>
            </w:r>
            <w:r w:rsidR="00C05E0F">
              <w:rPr>
                <w:noProof/>
                <w:webHidden/>
              </w:rPr>
              <w:t>5</w:t>
            </w:r>
            <w:r w:rsidR="00C05E0F">
              <w:rPr>
                <w:noProof/>
                <w:webHidden/>
              </w:rPr>
              <w:fldChar w:fldCharType="end"/>
            </w:r>
          </w:hyperlink>
        </w:p>
        <w:p w14:paraId="7AB32691" w14:textId="19D0E09E" w:rsidR="00C05E0F" w:rsidRDefault="002A490B" w:rsidP="00C05E0F">
          <w:pPr>
            <w:pStyle w:val="Verzeichnis3"/>
            <w:rPr>
              <w:rFonts w:eastAsiaTheme="minorEastAsia"/>
              <w:noProof/>
              <w:lang w:val="de-DE" w:eastAsia="de-DE"/>
            </w:rPr>
          </w:pPr>
          <w:hyperlink w:anchor="_Toc201823618" w:history="1">
            <w:r w:rsidR="00C05E0F" w:rsidRPr="00674A11">
              <w:rPr>
                <w:rStyle w:val="Hyperlink"/>
                <w:noProof/>
                <w:lang w:val="de-DE"/>
              </w:rPr>
              <w:t>3.1.1.</w:t>
            </w:r>
            <w:r w:rsidR="00C05E0F">
              <w:rPr>
                <w:rFonts w:eastAsiaTheme="minorEastAsia"/>
                <w:noProof/>
                <w:lang w:val="de-DE" w:eastAsia="de-DE"/>
              </w:rPr>
              <w:tab/>
            </w:r>
            <w:r w:rsidR="00C05E0F" w:rsidRPr="00674A11">
              <w:rPr>
                <w:rStyle w:val="Hyperlink"/>
                <w:noProof/>
                <w:lang w:val="de-DE"/>
              </w:rPr>
              <w:t>Stoffstromanalyse und Darstellung in einem Sankey-Diagramm</w:t>
            </w:r>
            <w:r w:rsidR="00C05E0F">
              <w:rPr>
                <w:noProof/>
                <w:webHidden/>
              </w:rPr>
              <w:tab/>
            </w:r>
            <w:r w:rsidR="00C05E0F">
              <w:rPr>
                <w:noProof/>
                <w:webHidden/>
              </w:rPr>
              <w:fldChar w:fldCharType="begin"/>
            </w:r>
            <w:r w:rsidR="00C05E0F">
              <w:rPr>
                <w:noProof/>
                <w:webHidden/>
              </w:rPr>
              <w:instrText xml:space="preserve"> PAGEREF _Toc201823618 \h </w:instrText>
            </w:r>
            <w:r w:rsidR="00C05E0F">
              <w:rPr>
                <w:noProof/>
                <w:webHidden/>
              </w:rPr>
            </w:r>
            <w:r w:rsidR="00C05E0F">
              <w:rPr>
                <w:noProof/>
                <w:webHidden/>
              </w:rPr>
              <w:fldChar w:fldCharType="separate"/>
            </w:r>
            <w:r w:rsidR="00C05E0F">
              <w:rPr>
                <w:noProof/>
                <w:webHidden/>
              </w:rPr>
              <w:t>5</w:t>
            </w:r>
            <w:r w:rsidR="00C05E0F">
              <w:rPr>
                <w:noProof/>
                <w:webHidden/>
              </w:rPr>
              <w:fldChar w:fldCharType="end"/>
            </w:r>
          </w:hyperlink>
        </w:p>
        <w:p w14:paraId="45DB7E17" w14:textId="710A670E" w:rsidR="00C05E0F" w:rsidRDefault="002A490B" w:rsidP="00C05E0F">
          <w:pPr>
            <w:pStyle w:val="Verzeichnis3"/>
            <w:rPr>
              <w:rFonts w:eastAsiaTheme="minorEastAsia"/>
              <w:noProof/>
              <w:lang w:val="de-DE" w:eastAsia="de-DE"/>
            </w:rPr>
          </w:pPr>
          <w:hyperlink w:anchor="_Toc201823619" w:history="1">
            <w:r w:rsidR="00C05E0F" w:rsidRPr="00674A11">
              <w:rPr>
                <w:rStyle w:val="Hyperlink"/>
                <w:noProof/>
                <w:lang w:val="de-DE"/>
              </w:rPr>
              <w:t>3.1.2.</w:t>
            </w:r>
            <w:r w:rsidR="00C05E0F">
              <w:rPr>
                <w:rFonts w:eastAsiaTheme="minorEastAsia"/>
                <w:noProof/>
                <w:lang w:val="de-DE" w:eastAsia="de-DE"/>
              </w:rPr>
              <w:tab/>
            </w:r>
            <w:r w:rsidR="00C05E0F" w:rsidRPr="00674A11">
              <w:rPr>
                <w:rStyle w:val="Hyperlink"/>
                <w:noProof/>
                <w:lang w:val="de-DE"/>
              </w:rPr>
              <w:t>Beschreibung der im Betrieb ablaufenden Prozesse</w:t>
            </w:r>
            <w:r w:rsidR="00C05E0F">
              <w:rPr>
                <w:noProof/>
                <w:webHidden/>
              </w:rPr>
              <w:tab/>
            </w:r>
            <w:r w:rsidR="00C05E0F">
              <w:rPr>
                <w:noProof/>
                <w:webHidden/>
              </w:rPr>
              <w:fldChar w:fldCharType="begin"/>
            </w:r>
            <w:r w:rsidR="00C05E0F">
              <w:rPr>
                <w:noProof/>
                <w:webHidden/>
              </w:rPr>
              <w:instrText xml:space="preserve"> PAGEREF _Toc201823619 \h </w:instrText>
            </w:r>
            <w:r w:rsidR="00C05E0F">
              <w:rPr>
                <w:noProof/>
                <w:webHidden/>
              </w:rPr>
            </w:r>
            <w:r w:rsidR="00C05E0F">
              <w:rPr>
                <w:noProof/>
                <w:webHidden/>
              </w:rPr>
              <w:fldChar w:fldCharType="separate"/>
            </w:r>
            <w:r w:rsidR="00C05E0F">
              <w:rPr>
                <w:noProof/>
                <w:webHidden/>
              </w:rPr>
              <w:t>6</w:t>
            </w:r>
            <w:r w:rsidR="00C05E0F">
              <w:rPr>
                <w:noProof/>
                <w:webHidden/>
              </w:rPr>
              <w:fldChar w:fldCharType="end"/>
            </w:r>
          </w:hyperlink>
        </w:p>
        <w:p w14:paraId="1081041C" w14:textId="08C75739" w:rsidR="00C05E0F" w:rsidRDefault="002A490B" w:rsidP="00C05E0F">
          <w:pPr>
            <w:pStyle w:val="Verzeichnis3"/>
            <w:rPr>
              <w:rFonts w:eastAsiaTheme="minorEastAsia"/>
              <w:noProof/>
              <w:lang w:val="de-DE" w:eastAsia="de-DE"/>
            </w:rPr>
          </w:pPr>
          <w:hyperlink w:anchor="_Toc201823620" w:history="1">
            <w:r w:rsidR="00C05E0F" w:rsidRPr="00674A11">
              <w:rPr>
                <w:rStyle w:val="Hyperlink"/>
                <w:noProof/>
                <w:lang w:val="de-DE"/>
              </w:rPr>
              <w:t>3.1.3.</w:t>
            </w:r>
            <w:r w:rsidR="00C05E0F">
              <w:rPr>
                <w:rFonts w:eastAsiaTheme="minorEastAsia"/>
                <w:noProof/>
                <w:lang w:val="de-DE" w:eastAsia="de-DE"/>
              </w:rPr>
              <w:tab/>
            </w:r>
            <w:r w:rsidR="00C05E0F" w:rsidRPr="00674A11">
              <w:rPr>
                <w:rStyle w:val="Hyperlink"/>
                <w:noProof/>
                <w:lang w:val="de-DE"/>
              </w:rPr>
              <w:t>Darstellung der innerbetrieblichen Material- und Energieverluste</w:t>
            </w:r>
            <w:r w:rsidR="00C05E0F">
              <w:rPr>
                <w:noProof/>
                <w:webHidden/>
              </w:rPr>
              <w:tab/>
            </w:r>
            <w:r w:rsidR="00C05E0F">
              <w:rPr>
                <w:noProof/>
                <w:webHidden/>
              </w:rPr>
              <w:fldChar w:fldCharType="begin"/>
            </w:r>
            <w:r w:rsidR="00C05E0F">
              <w:rPr>
                <w:noProof/>
                <w:webHidden/>
              </w:rPr>
              <w:instrText xml:space="preserve"> PAGEREF _Toc201823620 \h </w:instrText>
            </w:r>
            <w:r w:rsidR="00C05E0F">
              <w:rPr>
                <w:noProof/>
                <w:webHidden/>
              </w:rPr>
            </w:r>
            <w:r w:rsidR="00C05E0F">
              <w:rPr>
                <w:noProof/>
                <w:webHidden/>
              </w:rPr>
              <w:fldChar w:fldCharType="separate"/>
            </w:r>
            <w:r w:rsidR="00C05E0F">
              <w:rPr>
                <w:noProof/>
                <w:webHidden/>
              </w:rPr>
              <w:t>6</w:t>
            </w:r>
            <w:r w:rsidR="00C05E0F">
              <w:rPr>
                <w:noProof/>
                <w:webHidden/>
              </w:rPr>
              <w:fldChar w:fldCharType="end"/>
            </w:r>
          </w:hyperlink>
        </w:p>
        <w:p w14:paraId="40877226" w14:textId="265D4188" w:rsidR="00C05E0F" w:rsidRDefault="002A490B" w:rsidP="00C05E0F">
          <w:pPr>
            <w:pStyle w:val="Verzeichnis2"/>
            <w:rPr>
              <w:rFonts w:eastAsiaTheme="minorEastAsia"/>
              <w:noProof/>
              <w:lang w:val="de-DE" w:eastAsia="de-DE"/>
            </w:rPr>
          </w:pPr>
          <w:hyperlink w:anchor="_Toc201823621" w:history="1">
            <w:r w:rsidR="00C05E0F" w:rsidRPr="00674A11">
              <w:rPr>
                <w:rStyle w:val="Hyperlink"/>
                <w:noProof/>
                <w:lang w:val="de-DE"/>
              </w:rPr>
              <w:t>3.2.</w:t>
            </w:r>
            <w:r w:rsidR="00C05E0F">
              <w:rPr>
                <w:rFonts w:eastAsiaTheme="minorEastAsia"/>
                <w:noProof/>
                <w:lang w:val="de-DE" w:eastAsia="de-DE"/>
              </w:rPr>
              <w:tab/>
            </w:r>
            <w:r w:rsidR="00C05E0F" w:rsidRPr="00674A11">
              <w:rPr>
                <w:rStyle w:val="Hyperlink"/>
                <w:noProof/>
                <w:lang w:val="de-DE"/>
              </w:rPr>
              <w:t>Wesentliche Ressourcenverbräuche im Unternehmen</w:t>
            </w:r>
            <w:r w:rsidR="00C05E0F">
              <w:rPr>
                <w:noProof/>
                <w:webHidden/>
              </w:rPr>
              <w:tab/>
            </w:r>
            <w:r w:rsidR="00C05E0F">
              <w:rPr>
                <w:noProof/>
                <w:webHidden/>
              </w:rPr>
              <w:fldChar w:fldCharType="begin"/>
            </w:r>
            <w:r w:rsidR="00C05E0F">
              <w:rPr>
                <w:noProof/>
                <w:webHidden/>
              </w:rPr>
              <w:instrText xml:space="preserve"> PAGEREF _Toc201823621 \h </w:instrText>
            </w:r>
            <w:r w:rsidR="00C05E0F">
              <w:rPr>
                <w:noProof/>
                <w:webHidden/>
              </w:rPr>
            </w:r>
            <w:r w:rsidR="00C05E0F">
              <w:rPr>
                <w:noProof/>
                <w:webHidden/>
              </w:rPr>
              <w:fldChar w:fldCharType="separate"/>
            </w:r>
            <w:r w:rsidR="00C05E0F">
              <w:rPr>
                <w:noProof/>
                <w:webHidden/>
              </w:rPr>
              <w:t>7</w:t>
            </w:r>
            <w:r w:rsidR="00C05E0F">
              <w:rPr>
                <w:noProof/>
                <w:webHidden/>
              </w:rPr>
              <w:fldChar w:fldCharType="end"/>
            </w:r>
          </w:hyperlink>
        </w:p>
        <w:p w14:paraId="2732FCB0" w14:textId="3CB60887" w:rsidR="00C05E0F" w:rsidRDefault="002A490B" w:rsidP="00C05E0F">
          <w:pPr>
            <w:pStyle w:val="Verzeichnis3"/>
            <w:rPr>
              <w:rFonts w:eastAsiaTheme="minorEastAsia"/>
              <w:noProof/>
              <w:lang w:val="de-DE" w:eastAsia="de-DE"/>
            </w:rPr>
          </w:pPr>
          <w:hyperlink w:anchor="_Toc201823622" w:history="1">
            <w:r w:rsidR="00C05E0F" w:rsidRPr="00C05E0F">
              <w:rPr>
                <w:rStyle w:val="Hyperlink"/>
                <w:rFonts w:eastAsia="Arial"/>
                <w:noProof/>
                <w:lang w:val="de-DE"/>
              </w:rPr>
              <w:t>4.</w:t>
            </w:r>
            <w:r w:rsidR="00C05E0F" w:rsidRPr="00C05E0F">
              <w:rPr>
                <w:rStyle w:val="Hyperlink"/>
                <w:rFonts w:eastAsia="Arial"/>
              </w:rPr>
              <w:tab/>
            </w:r>
            <w:r w:rsidR="00C05E0F" w:rsidRPr="00C05E0F">
              <w:rPr>
                <w:rStyle w:val="Hyperlink"/>
                <w:rFonts w:eastAsia="Arial"/>
                <w:noProof/>
                <w:lang w:val="de-DE"/>
              </w:rPr>
              <w:t>Potentialanalyse und Ableitung von Maßnahmen</w:t>
            </w:r>
            <w:r w:rsidR="00C05E0F">
              <w:rPr>
                <w:noProof/>
                <w:webHidden/>
              </w:rPr>
              <w:tab/>
            </w:r>
            <w:r w:rsidR="00C05E0F">
              <w:rPr>
                <w:noProof/>
                <w:webHidden/>
              </w:rPr>
              <w:fldChar w:fldCharType="begin"/>
            </w:r>
            <w:r w:rsidR="00C05E0F">
              <w:rPr>
                <w:noProof/>
                <w:webHidden/>
              </w:rPr>
              <w:instrText xml:space="preserve"> PAGEREF _Toc201823622 \h </w:instrText>
            </w:r>
            <w:r w:rsidR="00C05E0F">
              <w:rPr>
                <w:noProof/>
                <w:webHidden/>
              </w:rPr>
            </w:r>
            <w:r w:rsidR="00C05E0F">
              <w:rPr>
                <w:noProof/>
                <w:webHidden/>
              </w:rPr>
              <w:fldChar w:fldCharType="separate"/>
            </w:r>
            <w:r w:rsidR="00C05E0F">
              <w:rPr>
                <w:noProof/>
                <w:webHidden/>
              </w:rPr>
              <w:t>8</w:t>
            </w:r>
            <w:r w:rsidR="00C05E0F">
              <w:rPr>
                <w:noProof/>
                <w:webHidden/>
              </w:rPr>
              <w:fldChar w:fldCharType="end"/>
            </w:r>
          </w:hyperlink>
        </w:p>
        <w:p w14:paraId="6A14C074" w14:textId="0E8E904F" w:rsidR="00C05E0F" w:rsidRDefault="002A490B" w:rsidP="00C05E0F">
          <w:pPr>
            <w:pStyle w:val="Verzeichnis3"/>
            <w:rPr>
              <w:rFonts w:eastAsiaTheme="minorEastAsia"/>
              <w:noProof/>
              <w:lang w:val="de-DE" w:eastAsia="de-DE"/>
            </w:rPr>
          </w:pPr>
          <w:hyperlink w:anchor="_Toc201823623" w:history="1">
            <w:r w:rsidR="00C05E0F" w:rsidRPr="00674A11">
              <w:rPr>
                <w:rStyle w:val="Hyperlink"/>
                <w:noProof/>
                <w:lang w:val="de-DE"/>
              </w:rPr>
              <w:t>4.1.</w:t>
            </w:r>
            <w:r w:rsidR="00C05E0F">
              <w:rPr>
                <w:rFonts w:eastAsiaTheme="minorEastAsia"/>
                <w:noProof/>
                <w:lang w:val="de-DE" w:eastAsia="de-DE"/>
              </w:rPr>
              <w:tab/>
            </w:r>
            <w:r w:rsidR="00C05E0F" w:rsidRPr="00674A11">
              <w:rPr>
                <w:rStyle w:val="Hyperlink"/>
                <w:noProof/>
                <w:lang w:val="de-DE"/>
              </w:rPr>
              <w:t>Analyse der Ressourceneinsparpotentiale</w:t>
            </w:r>
            <w:r w:rsidR="00C05E0F">
              <w:rPr>
                <w:noProof/>
                <w:webHidden/>
              </w:rPr>
              <w:tab/>
            </w:r>
            <w:r w:rsidR="00C05E0F">
              <w:rPr>
                <w:noProof/>
                <w:webHidden/>
              </w:rPr>
              <w:fldChar w:fldCharType="begin"/>
            </w:r>
            <w:r w:rsidR="00C05E0F">
              <w:rPr>
                <w:noProof/>
                <w:webHidden/>
              </w:rPr>
              <w:instrText xml:space="preserve"> PAGEREF _Toc201823623 \h </w:instrText>
            </w:r>
            <w:r w:rsidR="00C05E0F">
              <w:rPr>
                <w:noProof/>
                <w:webHidden/>
              </w:rPr>
            </w:r>
            <w:r w:rsidR="00C05E0F">
              <w:rPr>
                <w:noProof/>
                <w:webHidden/>
              </w:rPr>
              <w:fldChar w:fldCharType="separate"/>
            </w:r>
            <w:r w:rsidR="00C05E0F">
              <w:rPr>
                <w:noProof/>
                <w:webHidden/>
              </w:rPr>
              <w:t>8</w:t>
            </w:r>
            <w:r w:rsidR="00C05E0F">
              <w:rPr>
                <w:noProof/>
                <w:webHidden/>
              </w:rPr>
              <w:fldChar w:fldCharType="end"/>
            </w:r>
          </w:hyperlink>
        </w:p>
        <w:p w14:paraId="39281E26" w14:textId="61471F7C" w:rsidR="00C05E0F" w:rsidRDefault="002A490B" w:rsidP="00C05E0F">
          <w:pPr>
            <w:pStyle w:val="Verzeichnis3"/>
            <w:rPr>
              <w:rFonts w:eastAsiaTheme="minorEastAsia"/>
              <w:noProof/>
              <w:lang w:val="de-DE" w:eastAsia="de-DE"/>
            </w:rPr>
          </w:pPr>
          <w:hyperlink w:anchor="_Toc201823624" w:history="1">
            <w:r w:rsidR="00C05E0F" w:rsidRPr="00674A11">
              <w:rPr>
                <w:rStyle w:val="Hyperlink"/>
                <w:noProof/>
                <w:lang w:val="de-DE"/>
              </w:rPr>
              <w:t>4.2.</w:t>
            </w:r>
            <w:r w:rsidR="00C05E0F">
              <w:rPr>
                <w:rFonts w:eastAsiaTheme="minorEastAsia"/>
                <w:noProof/>
                <w:lang w:val="de-DE" w:eastAsia="de-DE"/>
              </w:rPr>
              <w:tab/>
            </w:r>
            <w:r w:rsidR="00C05E0F" w:rsidRPr="00674A11">
              <w:rPr>
                <w:rStyle w:val="Hyperlink"/>
                <w:noProof/>
                <w:lang w:val="de-DE"/>
              </w:rPr>
              <w:t>Ableitung von Maßnahmen und Handlungsempfehlungen</w:t>
            </w:r>
            <w:r w:rsidR="00C05E0F">
              <w:rPr>
                <w:noProof/>
                <w:webHidden/>
              </w:rPr>
              <w:tab/>
            </w:r>
            <w:r w:rsidR="00C05E0F">
              <w:rPr>
                <w:noProof/>
                <w:webHidden/>
              </w:rPr>
              <w:fldChar w:fldCharType="begin"/>
            </w:r>
            <w:r w:rsidR="00C05E0F">
              <w:rPr>
                <w:noProof/>
                <w:webHidden/>
              </w:rPr>
              <w:instrText xml:space="preserve"> PAGEREF _Toc201823624 \h </w:instrText>
            </w:r>
            <w:r w:rsidR="00C05E0F">
              <w:rPr>
                <w:noProof/>
                <w:webHidden/>
              </w:rPr>
            </w:r>
            <w:r w:rsidR="00C05E0F">
              <w:rPr>
                <w:noProof/>
                <w:webHidden/>
              </w:rPr>
              <w:fldChar w:fldCharType="separate"/>
            </w:r>
            <w:r w:rsidR="00C05E0F">
              <w:rPr>
                <w:noProof/>
                <w:webHidden/>
              </w:rPr>
              <w:t>11</w:t>
            </w:r>
            <w:r w:rsidR="00C05E0F">
              <w:rPr>
                <w:noProof/>
                <w:webHidden/>
              </w:rPr>
              <w:fldChar w:fldCharType="end"/>
            </w:r>
          </w:hyperlink>
        </w:p>
        <w:p w14:paraId="531962E2" w14:textId="7165C9EE" w:rsidR="00C05E0F" w:rsidRDefault="002A490B">
          <w:pPr>
            <w:pStyle w:val="Verzeichnis1"/>
            <w:tabs>
              <w:tab w:val="left" w:pos="440"/>
              <w:tab w:val="right" w:leader="dot" w:pos="9062"/>
            </w:tabs>
            <w:rPr>
              <w:rFonts w:eastAsiaTheme="minorEastAsia"/>
              <w:noProof/>
              <w:lang w:val="de-DE" w:eastAsia="de-DE"/>
            </w:rPr>
          </w:pPr>
          <w:hyperlink w:anchor="_Toc201823625" w:history="1">
            <w:r w:rsidR="00C05E0F" w:rsidRPr="00674A11">
              <w:rPr>
                <w:rStyle w:val="Hyperlink"/>
                <w:rFonts w:eastAsia="Arial"/>
                <w:noProof/>
                <w:lang w:val="de-DE"/>
              </w:rPr>
              <w:t>5.</w:t>
            </w:r>
            <w:r w:rsidR="00C05E0F">
              <w:rPr>
                <w:rFonts w:eastAsiaTheme="minorEastAsia"/>
                <w:noProof/>
                <w:lang w:val="de-DE" w:eastAsia="de-DE"/>
              </w:rPr>
              <w:tab/>
            </w:r>
            <w:r w:rsidR="00C05E0F" w:rsidRPr="00674A11">
              <w:rPr>
                <w:rStyle w:val="Hyperlink"/>
                <w:rFonts w:eastAsia="Arial"/>
                <w:noProof/>
                <w:lang w:val="de-DE"/>
              </w:rPr>
              <w:t>Übersicht über den Verlauf der Ausgangsberatung</w:t>
            </w:r>
            <w:r w:rsidR="00C05E0F">
              <w:rPr>
                <w:noProof/>
                <w:webHidden/>
              </w:rPr>
              <w:tab/>
            </w:r>
            <w:r w:rsidR="00C05E0F">
              <w:rPr>
                <w:noProof/>
                <w:webHidden/>
              </w:rPr>
              <w:fldChar w:fldCharType="begin"/>
            </w:r>
            <w:r w:rsidR="00C05E0F">
              <w:rPr>
                <w:noProof/>
                <w:webHidden/>
              </w:rPr>
              <w:instrText xml:space="preserve"> PAGEREF _Toc201823625 \h </w:instrText>
            </w:r>
            <w:r w:rsidR="00C05E0F">
              <w:rPr>
                <w:noProof/>
                <w:webHidden/>
              </w:rPr>
            </w:r>
            <w:r w:rsidR="00C05E0F">
              <w:rPr>
                <w:noProof/>
                <w:webHidden/>
              </w:rPr>
              <w:fldChar w:fldCharType="separate"/>
            </w:r>
            <w:r w:rsidR="00C05E0F">
              <w:rPr>
                <w:noProof/>
                <w:webHidden/>
              </w:rPr>
              <w:t>12</w:t>
            </w:r>
            <w:r w:rsidR="00C05E0F">
              <w:rPr>
                <w:noProof/>
                <w:webHidden/>
              </w:rPr>
              <w:fldChar w:fldCharType="end"/>
            </w:r>
          </w:hyperlink>
        </w:p>
        <w:p w14:paraId="163C7540" w14:textId="04818C54" w:rsidR="004400BD" w:rsidRDefault="0024492E" w:rsidP="00C45AB8">
          <w:pPr>
            <w:rPr>
              <w:rFonts w:ascii="Arial" w:eastAsia="Arial" w:hAnsi="Arial" w:cs="Arial"/>
              <w:b/>
              <w:bCs/>
              <w:sz w:val="24"/>
              <w:szCs w:val="24"/>
              <w:lang w:val="de-DE"/>
            </w:rPr>
          </w:pPr>
          <w:r>
            <w:rPr>
              <w:b/>
              <w:bCs/>
            </w:rPr>
            <w:fldChar w:fldCharType="end"/>
          </w:r>
        </w:p>
      </w:sdtContent>
    </w:sdt>
    <w:p w14:paraId="286AD997" w14:textId="77777777" w:rsidR="004400BD" w:rsidRDefault="004400BD">
      <w:pPr>
        <w:widowControl/>
        <w:spacing w:after="160" w:line="259" w:lineRule="auto"/>
        <w:rPr>
          <w:rFonts w:ascii="Arial" w:eastAsia="Arial" w:hAnsi="Arial" w:cs="Arial"/>
          <w:b/>
          <w:bCs/>
          <w:sz w:val="24"/>
          <w:szCs w:val="24"/>
          <w:lang w:val="de-DE"/>
        </w:rPr>
      </w:pPr>
      <w:r>
        <w:rPr>
          <w:rFonts w:ascii="Arial" w:eastAsia="Arial" w:hAnsi="Arial" w:cs="Arial"/>
          <w:b/>
          <w:bCs/>
          <w:sz w:val="24"/>
          <w:szCs w:val="24"/>
          <w:lang w:val="de-DE"/>
        </w:rPr>
        <w:br w:type="page"/>
      </w:r>
    </w:p>
    <w:p w14:paraId="262A3852" w14:textId="0DBD981B" w:rsidR="004400BD" w:rsidRPr="002E389D" w:rsidRDefault="004400BD" w:rsidP="0024492E">
      <w:pPr>
        <w:pStyle w:val="berschrift1"/>
        <w:numPr>
          <w:ilvl w:val="0"/>
          <w:numId w:val="2"/>
        </w:numPr>
        <w:rPr>
          <w:sz w:val="11"/>
          <w:szCs w:val="11"/>
          <w:lang w:val="de-DE"/>
        </w:rPr>
      </w:pPr>
      <w:bookmarkStart w:id="0" w:name="_Toc201823612"/>
      <w:r w:rsidRPr="002E389D">
        <w:rPr>
          <w:rFonts w:eastAsia="Arial"/>
          <w:lang w:val="de-DE"/>
        </w:rPr>
        <w:t>K</w:t>
      </w:r>
      <w:r w:rsidRPr="002E389D">
        <w:rPr>
          <w:rFonts w:eastAsia="Arial"/>
          <w:spacing w:val="-1"/>
          <w:lang w:val="de-DE"/>
        </w:rPr>
        <w:t>u</w:t>
      </w:r>
      <w:r w:rsidRPr="002E389D">
        <w:rPr>
          <w:rFonts w:eastAsia="Arial"/>
          <w:lang w:val="de-DE"/>
        </w:rPr>
        <w:t>rzfa</w:t>
      </w:r>
      <w:r w:rsidRPr="002E389D">
        <w:rPr>
          <w:rFonts w:eastAsia="Arial"/>
          <w:spacing w:val="1"/>
          <w:lang w:val="de-DE"/>
        </w:rPr>
        <w:t>ss</w:t>
      </w:r>
      <w:r w:rsidRPr="002E389D">
        <w:rPr>
          <w:rFonts w:eastAsia="Arial"/>
          <w:lang w:val="de-DE"/>
        </w:rPr>
        <w:t xml:space="preserve">ung </w:t>
      </w:r>
      <w:r w:rsidR="00977556">
        <w:rPr>
          <w:rFonts w:eastAsia="Arial"/>
          <w:lang w:val="de-DE"/>
        </w:rPr>
        <w:t>(1 Seite)</w:t>
      </w:r>
      <w:bookmarkEnd w:id="0"/>
    </w:p>
    <w:p w14:paraId="3CBF59B0" w14:textId="076D6EB0" w:rsidR="004400BD" w:rsidRPr="004F6C08" w:rsidRDefault="004400BD" w:rsidP="004400BD">
      <w:pPr>
        <w:spacing w:before="7" w:after="120" w:line="240" w:lineRule="auto"/>
        <w:ind w:left="159" w:right="-23"/>
        <w:rPr>
          <w:rFonts w:ascii="Arial" w:eastAsia="Arial" w:hAnsi="Arial" w:cs="Arial"/>
          <w:i/>
          <w:sz w:val="20"/>
          <w:szCs w:val="20"/>
          <w:lang w:val="de-DE"/>
        </w:rPr>
      </w:pPr>
      <w:r w:rsidRPr="004F6C08">
        <w:rPr>
          <w:rFonts w:ascii="Arial" w:eastAsia="Arial" w:hAnsi="Arial" w:cs="Arial"/>
          <w:i/>
          <w:sz w:val="20"/>
          <w:szCs w:val="20"/>
          <w:lang w:val="de-DE"/>
        </w:rPr>
        <w:t>//Ge</w:t>
      </w:r>
      <w:r w:rsidRPr="004F6C08">
        <w:rPr>
          <w:rFonts w:ascii="Arial" w:eastAsia="Arial" w:hAnsi="Arial" w:cs="Arial"/>
          <w:i/>
          <w:spacing w:val="-1"/>
          <w:sz w:val="20"/>
          <w:szCs w:val="20"/>
          <w:lang w:val="de-DE"/>
        </w:rPr>
        <w:t>b</w:t>
      </w:r>
      <w:r w:rsidRPr="004F6C08">
        <w:rPr>
          <w:rFonts w:ascii="Arial" w:eastAsia="Arial" w:hAnsi="Arial" w:cs="Arial"/>
          <w:i/>
          <w:spacing w:val="2"/>
          <w:sz w:val="20"/>
          <w:szCs w:val="20"/>
          <w:lang w:val="de-DE"/>
        </w:rPr>
        <w:t>e</w:t>
      </w:r>
      <w:r w:rsidRPr="004F6C08">
        <w:rPr>
          <w:rFonts w:ascii="Arial" w:eastAsia="Arial" w:hAnsi="Arial" w:cs="Arial"/>
          <w:i/>
          <w:sz w:val="20"/>
          <w:szCs w:val="20"/>
          <w:lang w:val="de-DE"/>
        </w:rPr>
        <w:t>n</w:t>
      </w:r>
      <w:r w:rsidRPr="004F6C08">
        <w:rPr>
          <w:rFonts w:ascii="Arial" w:eastAsia="Arial" w:hAnsi="Arial" w:cs="Arial"/>
          <w:i/>
          <w:spacing w:val="-7"/>
          <w:sz w:val="20"/>
          <w:szCs w:val="20"/>
          <w:lang w:val="de-DE"/>
        </w:rPr>
        <w:t xml:space="preserve"> </w:t>
      </w:r>
      <w:r w:rsidRPr="004F6C08">
        <w:rPr>
          <w:rFonts w:ascii="Arial" w:eastAsia="Arial" w:hAnsi="Arial" w:cs="Arial"/>
          <w:i/>
          <w:spacing w:val="1"/>
          <w:sz w:val="20"/>
          <w:szCs w:val="20"/>
          <w:lang w:val="de-DE"/>
        </w:rPr>
        <w:t>S</w:t>
      </w:r>
      <w:r w:rsidRPr="004F6C08">
        <w:rPr>
          <w:rFonts w:ascii="Arial" w:eastAsia="Arial" w:hAnsi="Arial" w:cs="Arial"/>
          <w:i/>
          <w:spacing w:val="-1"/>
          <w:sz w:val="20"/>
          <w:szCs w:val="20"/>
          <w:lang w:val="de-DE"/>
        </w:rPr>
        <w:t>i</w:t>
      </w:r>
      <w:r w:rsidRPr="004F6C08">
        <w:rPr>
          <w:rFonts w:ascii="Arial" w:eastAsia="Arial" w:hAnsi="Arial" w:cs="Arial"/>
          <w:i/>
          <w:sz w:val="20"/>
          <w:szCs w:val="20"/>
          <w:lang w:val="de-DE"/>
        </w:rPr>
        <w:t>e</w:t>
      </w:r>
      <w:r w:rsidRPr="004F6C08">
        <w:rPr>
          <w:rFonts w:ascii="Arial" w:eastAsia="Arial" w:hAnsi="Arial" w:cs="Arial"/>
          <w:i/>
          <w:spacing w:val="-2"/>
          <w:sz w:val="20"/>
          <w:szCs w:val="20"/>
          <w:lang w:val="de-DE"/>
        </w:rPr>
        <w:t xml:space="preserve"> </w:t>
      </w:r>
      <w:r w:rsidRPr="004F6C08">
        <w:rPr>
          <w:rFonts w:ascii="Arial" w:eastAsia="Arial" w:hAnsi="Arial" w:cs="Arial"/>
          <w:i/>
          <w:spacing w:val="-4"/>
          <w:sz w:val="20"/>
          <w:szCs w:val="20"/>
          <w:lang w:val="de-DE"/>
        </w:rPr>
        <w:t xml:space="preserve">auf der Basis der Ergebnisse der Beratung einen Text </w:t>
      </w:r>
      <w:r w:rsidR="008E33B6" w:rsidRPr="004F6C08">
        <w:rPr>
          <w:rFonts w:ascii="Arial" w:eastAsia="Arial" w:hAnsi="Arial" w:cs="Arial"/>
          <w:i/>
          <w:spacing w:val="-4"/>
          <w:sz w:val="20"/>
          <w:szCs w:val="20"/>
          <w:lang w:val="de-DE"/>
        </w:rPr>
        <w:t>zu</w:t>
      </w:r>
      <w:r w:rsidR="008E33B6" w:rsidRPr="000D25AD">
        <w:rPr>
          <w:rFonts w:ascii="Arial" w:eastAsia="Arial" w:hAnsi="Arial" w:cs="Arial"/>
          <w:i/>
          <w:spacing w:val="-4"/>
          <w:sz w:val="20"/>
          <w:szCs w:val="20"/>
          <w:lang w:val="de-DE"/>
        </w:rPr>
        <w:t xml:space="preserve"> den</w:t>
      </w:r>
      <w:r w:rsidR="000D25AD">
        <w:rPr>
          <w:rFonts w:ascii="Arial" w:eastAsia="Arial" w:hAnsi="Arial" w:cs="Arial"/>
          <w:i/>
          <w:spacing w:val="-4"/>
          <w:sz w:val="20"/>
          <w:szCs w:val="20"/>
          <w:lang w:val="de-DE"/>
        </w:rPr>
        <w:t xml:space="preserve"> </w:t>
      </w:r>
      <w:r w:rsidRPr="004F6C08">
        <w:rPr>
          <w:rFonts w:ascii="Arial" w:eastAsia="Arial" w:hAnsi="Arial" w:cs="Arial"/>
          <w:i/>
          <w:spacing w:val="-4"/>
          <w:sz w:val="20"/>
          <w:szCs w:val="20"/>
          <w:lang w:val="de-DE"/>
        </w:rPr>
        <w:t xml:space="preserve"> </w:t>
      </w:r>
      <w:r w:rsidR="000D25AD">
        <w:rPr>
          <w:rFonts w:ascii="Arial" w:eastAsia="Arial" w:hAnsi="Arial" w:cs="Arial"/>
          <w:i/>
          <w:spacing w:val="-4"/>
          <w:sz w:val="20"/>
          <w:szCs w:val="20"/>
          <w:lang w:val="de-DE"/>
        </w:rPr>
        <w:t xml:space="preserve">ermittelten </w:t>
      </w:r>
      <w:r w:rsidRPr="004F6C08">
        <w:rPr>
          <w:rFonts w:ascii="Arial" w:eastAsia="Arial" w:hAnsi="Arial" w:cs="Arial"/>
          <w:i/>
          <w:spacing w:val="-4"/>
          <w:sz w:val="20"/>
          <w:szCs w:val="20"/>
          <w:lang w:val="de-DE"/>
        </w:rPr>
        <w:t>Maßnahme</w:t>
      </w:r>
      <w:r w:rsidR="000D25AD">
        <w:rPr>
          <w:rFonts w:ascii="Arial" w:eastAsia="Arial" w:hAnsi="Arial" w:cs="Arial"/>
          <w:i/>
          <w:spacing w:val="-4"/>
          <w:sz w:val="20"/>
          <w:szCs w:val="20"/>
          <w:lang w:val="de-DE"/>
        </w:rPr>
        <w:t>n</w:t>
      </w:r>
      <w:r w:rsidRPr="004F6C08">
        <w:rPr>
          <w:rFonts w:ascii="Arial" w:eastAsia="Arial" w:hAnsi="Arial" w:cs="Arial"/>
          <w:i/>
          <w:spacing w:val="-4"/>
          <w:sz w:val="20"/>
          <w:szCs w:val="20"/>
          <w:lang w:val="de-DE"/>
        </w:rPr>
        <w:t xml:space="preserve"> </w:t>
      </w:r>
      <w:r w:rsidRPr="004F6C08">
        <w:rPr>
          <w:rFonts w:ascii="Arial" w:eastAsia="Arial" w:hAnsi="Arial" w:cs="Arial"/>
          <w:i/>
          <w:sz w:val="20"/>
          <w:szCs w:val="20"/>
          <w:lang w:val="de-DE"/>
        </w:rPr>
        <w:t>e</w:t>
      </w:r>
      <w:r w:rsidRPr="004F6C08">
        <w:rPr>
          <w:rFonts w:ascii="Arial" w:eastAsia="Arial" w:hAnsi="Arial" w:cs="Arial"/>
          <w:i/>
          <w:spacing w:val="-1"/>
          <w:sz w:val="20"/>
          <w:szCs w:val="20"/>
          <w:lang w:val="de-DE"/>
        </w:rPr>
        <w:t>i</w:t>
      </w:r>
      <w:r w:rsidRPr="004F6C08">
        <w:rPr>
          <w:rFonts w:ascii="Arial" w:eastAsia="Arial" w:hAnsi="Arial" w:cs="Arial"/>
          <w:i/>
          <w:sz w:val="20"/>
          <w:szCs w:val="20"/>
          <w:lang w:val="de-DE"/>
        </w:rPr>
        <w:t>n und erläutern Sie kurz</w:t>
      </w:r>
      <w:r w:rsidRPr="004F6C08">
        <w:rPr>
          <w:rFonts w:ascii="Arial" w:eastAsia="Arial" w:hAnsi="Arial" w:cs="Arial"/>
          <w:i/>
          <w:spacing w:val="-2"/>
          <w:sz w:val="20"/>
          <w:szCs w:val="20"/>
          <w:lang w:val="de-DE"/>
        </w:rPr>
        <w:t xml:space="preserve"> </w:t>
      </w:r>
      <w:r w:rsidRPr="004F6C08">
        <w:rPr>
          <w:rFonts w:ascii="Arial" w:eastAsia="Arial" w:hAnsi="Arial" w:cs="Arial"/>
          <w:i/>
          <w:spacing w:val="2"/>
          <w:sz w:val="20"/>
          <w:szCs w:val="20"/>
          <w:lang w:val="de-DE"/>
        </w:rPr>
        <w:t>w</w:t>
      </w:r>
      <w:r w:rsidRPr="004F6C08">
        <w:rPr>
          <w:rFonts w:ascii="Arial" w:eastAsia="Arial" w:hAnsi="Arial" w:cs="Arial"/>
          <w:i/>
          <w:spacing w:val="-1"/>
          <w:sz w:val="20"/>
          <w:szCs w:val="20"/>
          <w:lang w:val="de-DE"/>
        </w:rPr>
        <w:t>i</w:t>
      </w:r>
      <w:r w:rsidRPr="004F6C08">
        <w:rPr>
          <w:rFonts w:ascii="Arial" w:eastAsia="Arial" w:hAnsi="Arial" w:cs="Arial"/>
          <w:i/>
          <w:sz w:val="20"/>
          <w:szCs w:val="20"/>
          <w:lang w:val="de-DE"/>
        </w:rPr>
        <w:t>e</w:t>
      </w:r>
      <w:r w:rsidRPr="004F6C08">
        <w:rPr>
          <w:rFonts w:ascii="Arial" w:eastAsia="Arial" w:hAnsi="Arial" w:cs="Arial"/>
          <w:i/>
          <w:spacing w:val="-2"/>
          <w:sz w:val="20"/>
          <w:szCs w:val="20"/>
          <w:lang w:val="de-DE"/>
        </w:rPr>
        <w:t xml:space="preserve"> </w:t>
      </w:r>
      <w:r w:rsidRPr="004F6C08">
        <w:rPr>
          <w:rFonts w:ascii="Arial" w:eastAsia="Arial" w:hAnsi="Arial" w:cs="Arial"/>
          <w:i/>
          <w:sz w:val="20"/>
          <w:szCs w:val="20"/>
          <w:lang w:val="de-DE"/>
        </w:rPr>
        <w:t>e</w:t>
      </w:r>
      <w:r w:rsidRPr="004F6C08">
        <w:rPr>
          <w:rFonts w:ascii="Arial" w:eastAsia="Arial" w:hAnsi="Arial" w:cs="Arial"/>
          <w:i/>
          <w:spacing w:val="1"/>
          <w:sz w:val="20"/>
          <w:szCs w:val="20"/>
          <w:lang w:val="de-DE"/>
        </w:rPr>
        <w:t>i</w:t>
      </w:r>
      <w:r w:rsidRPr="004F6C08">
        <w:rPr>
          <w:rFonts w:ascii="Arial" w:eastAsia="Arial" w:hAnsi="Arial" w:cs="Arial"/>
          <w:i/>
          <w:sz w:val="20"/>
          <w:szCs w:val="20"/>
          <w:lang w:val="de-DE"/>
        </w:rPr>
        <w:t>ne</w:t>
      </w:r>
      <w:r w:rsidRPr="004F6C08">
        <w:rPr>
          <w:rFonts w:ascii="Arial" w:eastAsia="Arial" w:hAnsi="Arial" w:cs="Arial"/>
          <w:i/>
          <w:spacing w:val="-3"/>
          <w:sz w:val="20"/>
          <w:szCs w:val="20"/>
          <w:lang w:val="de-DE"/>
        </w:rPr>
        <w:t xml:space="preserve"> </w:t>
      </w:r>
      <w:r w:rsidRPr="004F6C08">
        <w:rPr>
          <w:rFonts w:ascii="Arial" w:eastAsia="Arial" w:hAnsi="Arial" w:cs="Arial"/>
          <w:i/>
          <w:sz w:val="20"/>
          <w:szCs w:val="20"/>
          <w:lang w:val="de-DE"/>
        </w:rPr>
        <w:t>h</w:t>
      </w:r>
      <w:r w:rsidRPr="004F6C08">
        <w:rPr>
          <w:rFonts w:ascii="Arial" w:eastAsia="Arial" w:hAnsi="Arial" w:cs="Arial"/>
          <w:i/>
          <w:spacing w:val="-1"/>
          <w:sz w:val="20"/>
          <w:szCs w:val="20"/>
          <w:lang w:val="de-DE"/>
        </w:rPr>
        <w:t>ö</w:t>
      </w:r>
      <w:r w:rsidRPr="004F6C08">
        <w:rPr>
          <w:rFonts w:ascii="Arial" w:eastAsia="Arial" w:hAnsi="Arial" w:cs="Arial"/>
          <w:i/>
          <w:spacing w:val="2"/>
          <w:sz w:val="20"/>
          <w:szCs w:val="20"/>
          <w:lang w:val="de-DE"/>
        </w:rPr>
        <w:t>h</w:t>
      </w:r>
      <w:r w:rsidRPr="004F6C08">
        <w:rPr>
          <w:rFonts w:ascii="Arial" w:eastAsia="Arial" w:hAnsi="Arial" w:cs="Arial"/>
          <w:i/>
          <w:sz w:val="20"/>
          <w:szCs w:val="20"/>
          <w:lang w:val="de-DE"/>
        </w:rPr>
        <w:t>ere</w:t>
      </w:r>
      <w:r w:rsidRPr="004F6C08">
        <w:rPr>
          <w:rFonts w:ascii="Arial" w:eastAsia="Arial" w:hAnsi="Arial" w:cs="Arial"/>
          <w:i/>
          <w:spacing w:val="-4"/>
          <w:sz w:val="20"/>
          <w:szCs w:val="20"/>
          <w:lang w:val="de-DE"/>
        </w:rPr>
        <w:t xml:space="preserve"> Ressourcen-/</w:t>
      </w:r>
      <w:r w:rsidRPr="004F6C08">
        <w:rPr>
          <w:rFonts w:ascii="Arial" w:eastAsia="Arial" w:hAnsi="Arial" w:cs="Arial"/>
          <w:i/>
          <w:spacing w:val="-3"/>
          <w:sz w:val="20"/>
          <w:szCs w:val="20"/>
          <w:lang w:val="de-DE"/>
        </w:rPr>
        <w:t>M</w:t>
      </w:r>
      <w:r w:rsidRPr="004F6C08">
        <w:rPr>
          <w:rFonts w:ascii="Arial" w:eastAsia="Arial" w:hAnsi="Arial" w:cs="Arial"/>
          <w:i/>
          <w:spacing w:val="2"/>
          <w:sz w:val="20"/>
          <w:szCs w:val="20"/>
          <w:lang w:val="de-DE"/>
        </w:rPr>
        <w:t>a</w:t>
      </w:r>
      <w:r w:rsidRPr="004F6C08">
        <w:rPr>
          <w:rFonts w:ascii="Arial" w:eastAsia="Arial" w:hAnsi="Arial" w:cs="Arial"/>
          <w:i/>
          <w:sz w:val="20"/>
          <w:szCs w:val="20"/>
          <w:lang w:val="de-DE"/>
        </w:rPr>
        <w:t>ter</w:t>
      </w:r>
      <w:r w:rsidRPr="004F6C08">
        <w:rPr>
          <w:rFonts w:ascii="Arial" w:eastAsia="Arial" w:hAnsi="Arial" w:cs="Arial"/>
          <w:i/>
          <w:spacing w:val="2"/>
          <w:sz w:val="20"/>
          <w:szCs w:val="20"/>
          <w:lang w:val="de-DE"/>
        </w:rPr>
        <w:t>i</w:t>
      </w:r>
      <w:r w:rsidRPr="004F6C08">
        <w:rPr>
          <w:rFonts w:ascii="Arial" w:eastAsia="Arial" w:hAnsi="Arial" w:cs="Arial"/>
          <w:i/>
          <w:sz w:val="20"/>
          <w:szCs w:val="20"/>
          <w:lang w:val="de-DE"/>
        </w:rPr>
        <w:t>a</w:t>
      </w:r>
      <w:r w:rsidRPr="004F6C08">
        <w:rPr>
          <w:rFonts w:ascii="Arial" w:eastAsia="Arial" w:hAnsi="Arial" w:cs="Arial"/>
          <w:i/>
          <w:spacing w:val="-1"/>
          <w:sz w:val="20"/>
          <w:szCs w:val="20"/>
          <w:lang w:val="de-DE"/>
        </w:rPr>
        <w:t>l</w:t>
      </w:r>
      <w:r w:rsidRPr="004F6C08">
        <w:rPr>
          <w:rFonts w:ascii="Arial" w:eastAsia="Arial" w:hAnsi="Arial" w:cs="Arial"/>
          <w:i/>
          <w:spacing w:val="2"/>
          <w:sz w:val="20"/>
          <w:szCs w:val="20"/>
          <w:lang w:val="de-DE"/>
        </w:rPr>
        <w:t>e</w:t>
      </w:r>
      <w:r w:rsidRPr="004F6C08">
        <w:rPr>
          <w:rFonts w:ascii="Arial" w:eastAsia="Arial" w:hAnsi="Arial" w:cs="Arial"/>
          <w:i/>
          <w:sz w:val="20"/>
          <w:szCs w:val="20"/>
          <w:lang w:val="de-DE"/>
        </w:rPr>
        <w:t>ff</w:t>
      </w:r>
      <w:r w:rsidRPr="004F6C08">
        <w:rPr>
          <w:rFonts w:ascii="Arial" w:eastAsia="Arial" w:hAnsi="Arial" w:cs="Arial"/>
          <w:i/>
          <w:spacing w:val="1"/>
          <w:sz w:val="20"/>
          <w:szCs w:val="20"/>
          <w:lang w:val="de-DE"/>
        </w:rPr>
        <w:t>i</w:t>
      </w:r>
      <w:r w:rsidRPr="004F6C08">
        <w:rPr>
          <w:rFonts w:ascii="Arial" w:eastAsia="Arial" w:hAnsi="Arial" w:cs="Arial"/>
          <w:i/>
          <w:spacing w:val="-1"/>
          <w:sz w:val="20"/>
          <w:szCs w:val="20"/>
          <w:lang w:val="de-DE"/>
        </w:rPr>
        <w:t>z</w:t>
      </w:r>
      <w:r w:rsidRPr="004F6C08">
        <w:rPr>
          <w:rFonts w:ascii="Arial" w:eastAsia="Arial" w:hAnsi="Arial" w:cs="Arial"/>
          <w:i/>
          <w:spacing w:val="1"/>
          <w:sz w:val="20"/>
          <w:szCs w:val="20"/>
          <w:lang w:val="de-DE"/>
        </w:rPr>
        <w:t>i</w:t>
      </w:r>
      <w:r w:rsidRPr="004F6C08">
        <w:rPr>
          <w:rFonts w:ascii="Arial" w:eastAsia="Arial" w:hAnsi="Arial" w:cs="Arial"/>
          <w:i/>
          <w:sz w:val="20"/>
          <w:szCs w:val="20"/>
          <w:lang w:val="de-DE"/>
        </w:rPr>
        <w:t>e</w:t>
      </w:r>
      <w:r w:rsidRPr="004F6C08">
        <w:rPr>
          <w:rFonts w:ascii="Arial" w:eastAsia="Arial" w:hAnsi="Arial" w:cs="Arial"/>
          <w:i/>
          <w:spacing w:val="1"/>
          <w:sz w:val="20"/>
          <w:szCs w:val="20"/>
          <w:lang w:val="de-DE"/>
        </w:rPr>
        <w:t>n</w:t>
      </w:r>
      <w:r w:rsidRPr="004F6C08">
        <w:rPr>
          <w:rFonts w:ascii="Arial" w:eastAsia="Arial" w:hAnsi="Arial" w:cs="Arial"/>
          <w:i/>
          <w:sz w:val="20"/>
          <w:szCs w:val="20"/>
          <w:lang w:val="de-DE"/>
        </w:rPr>
        <w:t>z</w:t>
      </w:r>
      <w:r w:rsidRPr="004F6C08">
        <w:rPr>
          <w:rFonts w:ascii="Arial" w:eastAsia="Arial" w:hAnsi="Arial" w:cs="Arial"/>
          <w:i/>
          <w:spacing w:val="-15"/>
          <w:sz w:val="20"/>
          <w:szCs w:val="20"/>
          <w:lang w:val="de-DE"/>
        </w:rPr>
        <w:t xml:space="preserve"> im Unternehmen </w:t>
      </w:r>
      <w:r w:rsidRPr="004F6C08">
        <w:rPr>
          <w:rFonts w:ascii="Arial" w:eastAsia="Arial" w:hAnsi="Arial" w:cs="Arial"/>
          <w:i/>
          <w:sz w:val="20"/>
          <w:szCs w:val="20"/>
          <w:lang w:val="de-DE"/>
        </w:rPr>
        <w:t>re</w:t>
      </w:r>
      <w:r w:rsidRPr="004F6C08">
        <w:rPr>
          <w:rFonts w:ascii="Arial" w:eastAsia="Arial" w:hAnsi="Arial" w:cs="Arial"/>
          <w:i/>
          <w:spacing w:val="1"/>
          <w:sz w:val="20"/>
          <w:szCs w:val="20"/>
          <w:lang w:val="de-DE"/>
        </w:rPr>
        <w:t>a</w:t>
      </w:r>
      <w:r w:rsidRPr="004F6C08">
        <w:rPr>
          <w:rFonts w:ascii="Arial" w:eastAsia="Arial" w:hAnsi="Arial" w:cs="Arial"/>
          <w:i/>
          <w:spacing w:val="-1"/>
          <w:sz w:val="20"/>
          <w:szCs w:val="20"/>
          <w:lang w:val="de-DE"/>
        </w:rPr>
        <w:t>li</w:t>
      </w:r>
      <w:r w:rsidRPr="004F6C08">
        <w:rPr>
          <w:rFonts w:ascii="Arial" w:eastAsia="Arial" w:hAnsi="Arial" w:cs="Arial"/>
          <w:i/>
          <w:spacing w:val="3"/>
          <w:sz w:val="20"/>
          <w:szCs w:val="20"/>
          <w:lang w:val="de-DE"/>
        </w:rPr>
        <w:t>s</w:t>
      </w:r>
      <w:r w:rsidRPr="004F6C08">
        <w:rPr>
          <w:rFonts w:ascii="Arial" w:eastAsia="Arial" w:hAnsi="Arial" w:cs="Arial"/>
          <w:i/>
          <w:spacing w:val="1"/>
          <w:sz w:val="20"/>
          <w:szCs w:val="20"/>
          <w:lang w:val="de-DE"/>
        </w:rPr>
        <w:t>i</w:t>
      </w:r>
      <w:r w:rsidRPr="004F6C08">
        <w:rPr>
          <w:rFonts w:ascii="Arial" w:eastAsia="Arial" w:hAnsi="Arial" w:cs="Arial"/>
          <w:i/>
          <w:sz w:val="20"/>
          <w:szCs w:val="20"/>
          <w:lang w:val="de-DE"/>
        </w:rPr>
        <w:t>ert</w:t>
      </w:r>
      <w:r w:rsidRPr="004F6C08">
        <w:rPr>
          <w:rFonts w:ascii="Arial" w:eastAsia="Arial" w:hAnsi="Arial" w:cs="Arial"/>
          <w:i/>
          <w:spacing w:val="-8"/>
          <w:sz w:val="20"/>
          <w:szCs w:val="20"/>
          <w:lang w:val="de-DE"/>
        </w:rPr>
        <w:t xml:space="preserve"> </w:t>
      </w:r>
      <w:r w:rsidRPr="004F6C08">
        <w:rPr>
          <w:rFonts w:ascii="Arial" w:eastAsia="Arial" w:hAnsi="Arial" w:cs="Arial"/>
          <w:i/>
          <w:sz w:val="20"/>
          <w:szCs w:val="20"/>
          <w:lang w:val="de-DE"/>
        </w:rPr>
        <w:t>we</w:t>
      </w:r>
      <w:r w:rsidRPr="004F6C08">
        <w:rPr>
          <w:rFonts w:ascii="Arial" w:eastAsia="Arial" w:hAnsi="Arial" w:cs="Arial"/>
          <w:i/>
          <w:spacing w:val="1"/>
          <w:sz w:val="20"/>
          <w:szCs w:val="20"/>
          <w:lang w:val="de-DE"/>
        </w:rPr>
        <w:t>r</w:t>
      </w:r>
      <w:r w:rsidRPr="004F6C08">
        <w:rPr>
          <w:rFonts w:ascii="Arial" w:eastAsia="Arial" w:hAnsi="Arial" w:cs="Arial"/>
          <w:i/>
          <w:sz w:val="20"/>
          <w:szCs w:val="20"/>
          <w:lang w:val="de-DE"/>
        </w:rPr>
        <w:t>d</w:t>
      </w:r>
      <w:r w:rsidRPr="004F6C08">
        <w:rPr>
          <w:rFonts w:ascii="Arial" w:eastAsia="Arial" w:hAnsi="Arial" w:cs="Arial"/>
          <w:i/>
          <w:spacing w:val="1"/>
          <w:sz w:val="20"/>
          <w:szCs w:val="20"/>
          <w:lang w:val="de-DE"/>
        </w:rPr>
        <w:t>e</w:t>
      </w:r>
      <w:r w:rsidRPr="004F6C08">
        <w:rPr>
          <w:rFonts w:ascii="Arial" w:eastAsia="Arial" w:hAnsi="Arial" w:cs="Arial"/>
          <w:i/>
          <w:sz w:val="20"/>
          <w:szCs w:val="20"/>
          <w:lang w:val="de-DE"/>
        </w:rPr>
        <w:t>n</w:t>
      </w:r>
      <w:r w:rsidRPr="004F6C08">
        <w:rPr>
          <w:rFonts w:ascii="Arial" w:eastAsia="Arial" w:hAnsi="Arial" w:cs="Arial"/>
          <w:i/>
          <w:spacing w:val="-2"/>
          <w:sz w:val="20"/>
          <w:szCs w:val="20"/>
          <w:lang w:val="de-DE"/>
        </w:rPr>
        <w:t xml:space="preserve"> </w:t>
      </w:r>
      <w:r w:rsidRPr="004F6C08">
        <w:rPr>
          <w:rFonts w:ascii="Arial" w:eastAsia="Arial" w:hAnsi="Arial" w:cs="Arial"/>
          <w:i/>
          <w:spacing w:val="1"/>
          <w:sz w:val="20"/>
          <w:szCs w:val="20"/>
          <w:lang w:val="de-DE"/>
        </w:rPr>
        <w:t>k</w:t>
      </w:r>
      <w:r w:rsidRPr="004F6C08">
        <w:rPr>
          <w:rFonts w:ascii="Arial" w:eastAsia="Arial" w:hAnsi="Arial" w:cs="Arial"/>
          <w:i/>
          <w:sz w:val="20"/>
          <w:szCs w:val="20"/>
          <w:lang w:val="de-DE"/>
        </w:rPr>
        <w:t>a</w:t>
      </w:r>
      <w:r w:rsidRPr="004F6C08">
        <w:rPr>
          <w:rFonts w:ascii="Arial" w:eastAsia="Arial" w:hAnsi="Arial" w:cs="Arial"/>
          <w:i/>
          <w:spacing w:val="1"/>
          <w:sz w:val="20"/>
          <w:szCs w:val="20"/>
          <w:lang w:val="de-DE"/>
        </w:rPr>
        <w:t>n</w:t>
      </w:r>
      <w:r w:rsidRPr="004F6C08">
        <w:rPr>
          <w:rFonts w:ascii="Arial" w:eastAsia="Arial" w:hAnsi="Arial" w:cs="Arial"/>
          <w:i/>
          <w:sz w:val="20"/>
          <w:szCs w:val="20"/>
          <w:lang w:val="de-DE"/>
        </w:rPr>
        <w:t>n.</w:t>
      </w:r>
    </w:p>
    <w:p w14:paraId="13E07BBF" w14:textId="79227837" w:rsidR="004400BD" w:rsidRPr="004F6C08" w:rsidRDefault="004400BD" w:rsidP="004400BD">
      <w:pPr>
        <w:spacing w:before="7" w:after="120" w:line="240" w:lineRule="auto"/>
        <w:ind w:left="159" w:right="-23"/>
        <w:rPr>
          <w:rFonts w:ascii="Arial" w:eastAsia="Arial" w:hAnsi="Arial" w:cs="Arial"/>
          <w:i/>
          <w:sz w:val="20"/>
          <w:szCs w:val="20"/>
          <w:lang w:val="de-DE"/>
        </w:rPr>
      </w:pPr>
      <w:r w:rsidRPr="004F6C08">
        <w:rPr>
          <w:rFonts w:ascii="Arial" w:eastAsia="Arial" w:hAnsi="Arial" w:cs="Arial"/>
          <w:i/>
          <w:sz w:val="20"/>
          <w:szCs w:val="20"/>
          <w:lang w:val="de-DE"/>
        </w:rPr>
        <w:t>Illustrieren Sie den Text nach Möglichkeit durch ein Bild/Foto, für das die medialen Nutzungsrechte für die Fördermittelgeber (TAB, TMU</w:t>
      </w:r>
      <w:r w:rsidR="004A5890">
        <w:rPr>
          <w:rFonts w:ascii="Arial" w:eastAsia="Arial" w:hAnsi="Arial" w:cs="Arial"/>
          <w:i/>
          <w:sz w:val="20"/>
          <w:szCs w:val="20"/>
          <w:lang w:val="de-DE"/>
        </w:rPr>
        <w:t>EN</w:t>
      </w:r>
      <w:r w:rsidR="00226BA4">
        <w:rPr>
          <w:rFonts w:ascii="Arial" w:eastAsia="Arial" w:hAnsi="Arial" w:cs="Arial"/>
          <w:i/>
          <w:sz w:val="20"/>
          <w:szCs w:val="20"/>
          <w:lang w:val="de-DE"/>
        </w:rPr>
        <w:t>F</w:t>
      </w:r>
      <w:r w:rsidR="004A5890">
        <w:rPr>
          <w:rFonts w:ascii="Arial" w:eastAsia="Arial" w:hAnsi="Arial" w:cs="Arial"/>
          <w:i/>
          <w:sz w:val="20"/>
          <w:szCs w:val="20"/>
          <w:lang w:val="de-DE"/>
        </w:rPr>
        <w:t>, ThEGA) freigegeben sind, so</w:t>
      </w:r>
      <w:r w:rsidRPr="004F6C08">
        <w:rPr>
          <w:rFonts w:ascii="Arial" w:eastAsia="Arial" w:hAnsi="Arial" w:cs="Arial"/>
          <w:i/>
          <w:sz w:val="20"/>
          <w:szCs w:val="20"/>
          <w:lang w:val="de-DE"/>
        </w:rPr>
        <w:t>dass dies für die Öffentlichkeitsarbeit genutzt werden kann. //</w:t>
      </w:r>
    </w:p>
    <w:p w14:paraId="3A2981E4" w14:textId="77777777" w:rsidR="004400BD" w:rsidRPr="002E389D" w:rsidRDefault="004400BD" w:rsidP="004400BD">
      <w:pPr>
        <w:spacing w:before="7" w:after="0" w:line="240" w:lineRule="auto"/>
        <w:ind w:left="159" w:right="-20"/>
        <w:rPr>
          <w:rFonts w:ascii="Arial" w:eastAsia="Arial" w:hAnsi="Arial" w:cs="Arial"/>
          <w:sz w:val="20"/>
          <w:szCs w:val="20"/>
          <w:lang w:val="de-DE"/>
        </w:rPr>
      </w:pPr>
    </w:p>
    <w:p w14:paraId="6568E9FB" w14:textId="77777777" w:rsidR="004400BD" w:rsidRPr="002E389D" w:rsidRDefault="004400BD" w:rsidP="004400BD">
      <w:pPr>
        <w:spacing w:after="0" w:line="200" w:lineRule="exact"/>
        <w:rPr>
          <w:rFonts w:ascii="Arial" w:hAnsi="Arial" w:cs="Arial"/>
          <w:sz w:val="20"/>
          <w:szCs w:val="20"/>
          <w:lang w:val="de-DE"/>
        </w:rPr>
      </w:pPr>
    </w:p>
    <w:p w14:paraId="54BFDE95" w14:textId="4F0D1A4F" w:rsidR="00C34DEE" w:rsidRDefault="006F0142" w:rsidP="006F0142">
      <w:pPr>
        <w:shd w:val="clear" w:color="auto" w:fill="D9D9D9" w:themeFill="background1" w:themeFillShade="D9"/>
        <w:rPr>
          <w:rFonts w:ascii="Arial" w:eastAsia="Arial" w:hAnsi="Arial" w:cs="Arial"/>
          <w:sz w:val="20"/>
          <w:szCs w:val="20"/>
          <w:lang w:val="de-DE"/>
        </w:rPr>
      </w:pPr>
      <w:r w:rsidRPr="00845209">
        <w:rPr>
          <w:rFonts w:ascii="Arial" w:eastAsia="Arial" w:hAnsi="Arial" w:cs="Arial"/>
          <w:sz w:val="20"/>
          <w:szCs w:val="20"/>
          <w:lang w:val="de-DE"/>
        </w:rPr>
        <w:t>TEXT</w:t>
      </w:r>
    </w:p>
    <w:p w14:paraId="04E54071" w14:textId="77777777" w:rsidR="004400BD" w:rsidRPr="002E389D" w:rsidRDefault="004400BD" w:rsidP="004400BD">
      <w:pPr>
        <w:spacing w:after="0" w:line="200" w:lineRule="exact"/>
        <w:rPr>
          <w:rFonts w:ascii="Arial" w:hAnsi="Arial" w:cs="Arial"/>
          <w:sz w:val="20"/>
          <w:szCs w:val="20"/>
          <w:lang w:val="de-DE"/>
        </w:rPr>
      </w:pPr>
    </w:p>
    <w:p w14:paraId="69E5E4FF" w14:textId="77777777" w:rsidR="004400BD" w:rsidRPr="002E389D" w:rsidRDefault="004400BD" w:rsidP="004400BD">
      <w:pPr>
        <w:spacing w:after="0" w:line="200" w:lineRule="exact"/>
        <w:rPr>
          <w:rFonts w:ascii="Arial" w:hAnsi="Arial" w:cs="Arial"/>
          <w:sz w:val="20"/>
          <w:szCs w:val="20"/>
          <w:lang w:val="de-DE"/>
        </w:rPr>
      </w:pPr>
    </w:p>
    <w:p w14:paraId="020AADF9" w14:textId="72FECBBA" w:rsidR="00C45AB8" w:rsidRDefault="00C45AB8" w:rsidP="00C45AB8">
      <w:pPr>
        <w:shd w:val="clear" w:color="auto" w:fill="D9D9D9" w:themeFill="background1" w:themeFillShade="D9"/>
        <w:rPr>
          <w:rFonts w:ascii="Arial" w:eastAsia="Arial" w:hAnsi="Arial" w:cs="Arial"/>
          <w:sz w:val="20"/>
          <w:szCs w:val="20"/>
          <w:lang w:val="de-DE"/>
        </w:rPr>
      </w:pPr>
      <w:r>
        <w:rPr>
          <w:rFonts w:ascii="Arial" w:eastAsia="Arial" w:hAnsi="Arial" w:cs="Arial"/>
          <w:sz w:val="20"/>
          <w:szCs w:val="20"/>
          <w:lang w:val="de-DE"/>
        </w:rPr>
        <w:t>BILD</w:t>
      </w:r>
    </w:p>
    <w:p w14:paraId="338F0273" w14:textId="77777777" w:rsidR="004400BD" w:rsidRPr="002E389D" w:rsidRDefault="004400BD" w:rsidP="004400BD">
      <w:pPr>
        <w:spacing w:after="0" w:line="200" w:lineRule="exact"/>
        <w:rPr>
          <w:rFonts w:ascii="Arial" w:hAnsi="Arial" w:cs="Arial"/>
          <w:sz w:val="20"/>
          <w:szCs w:val="20"/>
          <w:lang w:val="de-DE"/>
        </w:rPr>
      </w:pPr>
    </w:p>
    <w:p w14:paraId="105DBA44" w14:textId="77777777" w:rsidR="004400BD" w:rsidRPr="002E389D" w:rsidRDefault="004400BD" w:rsidP="004400BD">
      <w:pPr>
        <w:spacing w:after="0" w:line="200" w:lineRule="exact"/>
        <w:rPr>
          <w:rFonts w:ascii="Arial" w:hAnsi="Arial" w:cs="Arial"/>
          <w:sz w:val="20"/>
          <w:szCs w:val="20"/>
          <w:lang w:val="de-DE"/>
        </w:rPr>
      </w:pPr>
    </w:p>
    <w:p w14:paraId="76BF76ED" w14:textId="77777777" w:rsidR="004400BD" w:rsidRPr="002E389D" w:rsidRDefault="004400BD" w:rsidP="004400BD">
      <w:pPr>
        <w:spacing w:after="0" w:line="200" w:lineRule="exact"/>
        <w:rPr>
          <w:rFonts w:ascii="Arial" w:hAnsi="Arial" w:cs="Arial"/>
          <w:sz w:val="20"/>
          <w:szCs w:val="20"/>
          <w:lang w:val="de-DE"/>
        </w:rPr>
      </w:pPr>
    </w:p>
    <w:p w14:paraId="2A425317" w14:textId="77777777" w:rsidR="004400BD" w:rsidRPr="002E389D" w:rsidRDefault="004400BD" w:rsidP="004400BD">
      <w:pPr>
        <w:spacing w:after="0" w:line="200" w:lineRule="exact"/>
        <w:rPr>
          <w:rFonts w:ascii="Arial" w:hAnsi="Arial" w:cs="Arial"/>
          <w:sz w:val="20"/>
          <w:szCs w:val="20"/>
          <w:lang w:val="de-DE"/>
        </w:rPr>
      </w:pPr>
    </w:p>
    <w:p w14:paraId="4D7A6FE6" w14:textId="77777777" w:rsidR="004400BD" w:rsidRPr="002E389D" w:rsidRDefault="004400BD" w:rsidP="004400BD">
      <w:pPr>
        <w:spacing w:after="0" w:line="200" w:lineRule="exact"/>
        <w:rPr>
          <w:rFonts w:ascii="Arial" w:hAnsi="Arial" w:cs="Arial"/>
          <w:sz w:val="20"/>
          <w:szCs w:val="20"/>
          <w:lang w:val="de-DE"/>
        </w:rPr>
      </w:pPr>
    </w:p>
    <w:p w14:paraId="6D239C86" w14:textId="77777777" w:rsidR="004400BD" w:rsidRPr="002E389D" w:rsidRDefault="004400BD" w:rsidP="004400BD">
      <w:pPr>
        <w:spacing w:after="0" w:line="200" w:lineRule="exact"/>
        <w:rPr>
          <w:rFonts w:ascii="Arial" w:hAnsi="Arial" w:cs="Arial"/>
          <w:sz w:val="20"/>
          <w:szCs w:val="20"/>
          <w:lang w:val="de-DE"/>
        </w:rPr>
      </w:pPr>
    </w:p>
    <w:p w14:paraId="0A38B5F2" w14:textId="77777777" w:rsidR="004400BD" w:rsidRPr="002E389D" w:rsidRDefault="004400BD" w:rsidP="004400BD">
      <w:pPr>
        <w:spacing w:after="0" w:line="200" w:lineRule="exact"/>
        <w:rPr>
          <w:rFonts w:ascii="Arial" w:hAnsi="Arial" w:cs="Arial"/>
          <w:sz w:val="20"/>
          <w:szCs w:val="20"/>
          <w:lang w:val="de-DE"/>
        </w:rPr>
      </w:pPr>
    </w:p>
    <w:p w14:paraId="3CA8C2BB" w14:textId="77777777" w:rsidR="004400BD" w:rsidRPr="002E389D" w:rsidRDefault="004400BD" w:rsidP="004400BD">
      <w:pPr>
        <w:spacing w:after="0" w:line="200" w:lineRule="exact"/>
        <w:rPr>
          <w:rFonts w:ascii="Arial" w:hAnsi="Arial" w:cs="Arial"/>
          <w:sz w:val="20"/>
          <w:szCs w:val="20"/>
          <w:lang w:val="de-DE"/>
        </w:rPr>
      </w:pPr>
    </w:p>
    <w:p w14:paraId="31435427" w14:textId="77777777" w:rsidR="004400BD" w:rsidRPr="002E389D" w:rsidRDefault="004400BD" w:rsidP="004400BD">
      <w:pPr>
        <w:spacing w:after="0" w:line="200" w:lineRule="exact"/>
        <w:rPr>
          <w:rFonts w:ascii="Arial" w:hAnsi="Arial" w:cs="Arial"/>
          <w:sz w:val="20"/>
          <w:szCs w:val="20"/>
          <w:lang w:val="de-DE"/>
        </w:rPr>
      </w:pPr>
    </w:p>
    <w:p w14:paraId="7F003C4C" w14:textId="77777777" w:rsidR="004400BD" w:rsidRPr="002E389D" w:rsidRDefault="004400BD" w:rsidP="004400BD">
      <w:pPr>
        <w:spacing w:after="0" w:line="200" w:lineRule="exact"/>
        <w:rPr>
          <w:rFonts w:ascii="Arial" w:hAnsi="Arial" w:cs="Arial"/>
          <w:sz w:val="20"/>
          <w:szCs w:val="20"/>
          <w:lang w:val="de-DE"/>
        </w:rPr>
      </w:pPr>
    </w:p>
    <w:p w14:paraId="47163189" w14:textId="77777777" w:rsidR="004400BD" w:rsidRPr="002E389D" w:rsidRDefault="004400BD" w:rsidP="004400BD">
      <w:pPr>
        <w:spacing w:after="0" w:line="200" w:lineRule="exact"/>
        <w:rPr>
          <w:rFonts w:ascii="Arial" w:hAnsi="Arial" w:cs="Arial"/>
          <w:sz w:val="20"/>
          <w:szCs w:val="20"/>
          <w:lang w:val="de-DE"/>
        </w:rPr>
      </w:pPr>
    </w:p>
    <w:p w14:paraId="39772D69" w14:textId="77777777" w:rsidR="004400BD" w:rsidRPr="002E389D" w:rsidRDefault="004400BD" w:rsidP="004400BD">
      <w:pPr>
        <w:spacing w:after="0" w:line="200" w:lineRule="exact"/>
        <w:rPr>
          <w:rFonts w:ascii="Arial" w:hAnsi="Arial" w:cs="Arial"/>
          <w:sz w:val="20"/>
          <w:szCs w:val="20"/>
          <w:lang w:val="de-DE"/>
        </w:rPr>
      </w:pPr>
    </w:p>
    <w:p w14:paraId="2C15EA6A" w14:textId="77777777" w:rsidR="004400BD" w:rsidRPr="002E389D" w:rsidRDefault="004400BD" w:rsidP="004400BD">
      <w:pPr>
        <w:spacing w:after="0" w:line="200" w:lineRule="exact"/>
        <w:rPr>
          <w:rFonts w:ascii="Arial" w:hAnsi="Arial" w:cs="Arial"/>
          <w:sz w:val="20"/>
          <w:szCs w:val="20"/>
          <w:lang w:val="de-DE"/>
        </w:rPr>
      </w:pPr>
    </w:p>
    <w:p w14:paraId="5FCEB31B" w14:textId="77777777" w:rsidR="004400BD" w:rsidRPr="002E389D" w:rsidRDefault="004400BD" w:rsidP="004400BD">
      <w:pPr>
        <w:spacing w:after="0" w:line="200" w:lineRule="exact"/>
        <w:rPr>
          <w:rFonts w:ascii="Arial" w:hAnsi="Arial" w:cs="Arial"/>
          <w:sz w:val="20"/>
          <w:szCs w:val="20"/>
          <w:lang w:val="de-DE"/>
        </w:rPr>
      </w:pPr>
    </w:p>
    <w:p w14:paraId="17BA0168" w14:textId="77777777" w:rsidR="004400BD" w:rsidRPr="002E389D" w:rsidRDefault="004400BD" w:rsidP="004400BD">
      <w:pPr>
        <w:spacing w:after="0" w:line="200" w:lineRule="exact"/>
        <w:rPr>
          <w:rFonts w:ascii="Arial" w:hAnsi="Arial" w:cs="Arial"/>
          <w:sz w:val="20"/>
          <w:szCs w:val="20"/>
          <w:lang w:val="de-DE"/>
        </w:rPr>
      </w:pPr>
    </w:p>
    <w:p w14:paraId="55D4AA27" w14:textId="77777777" w:rsidR="004400BD" w:rsidRPr="002E389D" w:rsidRDefault="004400BD" w:rsidP="004400BD">
      <w:pPr>
        <w:spacing w:after="0" w:line="200" w:lineRule="exact"/>
        <w:rPr>
          <w:rFonts w:ascii="Arial" w:hAnsi="Arial" w:cs="Arial"/>
          <w:sz w:val="20"/>
          <w:szCs w:val="20"/>
          <w:lang w:val="de-DE"/>
        </w:rPr>
      </w:pPr>
    </w:p>
    <w:p w14:paraId="5A907CEC" w14:textId="77777777" w:rsidR="004400BD" w:rsidRPr="002E389D" w:rsidRDefault="004400BD" w:rsidP="004400BD">
      <w:pPr>
        <w:spacing w:after="0" w:line="200" w:lineRule="exact"/>
        <w:rPr>
          <w:rFonts w:ascii="Arial" w:hAnsi="Arial" w:cs="Arial"/>
          <w:sz w:val="20"/>
          <w:szCs w:val="20"/>
          <w:lang w:val="de-DE"/>
        </w:rPr>
      </w:pPr>
    </w:p>
    <w:p w14:paraId="74155301" w14:textId="77777777" w:rsidR="004400BD" w:rsidRPr="002E389D" w:rsidRDefault="004400BD" w:rsidP="004400BD">
      <w:pPr>
        <w:spacing w:after="0" w:line="200" w:lineRule="exact"/>
        <w:rPr>
          <w:rFonts w:ascii="Arial" w:hAnsi="Arial" w:cs="Arial"/>
          <w:sz w:val="20"/>
          <w:szCs w:val="20"/>
          <w:lang w:val="de-DE"/>
        </w:rPr>
      </w:pPr>
    </w:p>
    <w:p w14:paraId="711E556E" w14:textId="77777777" w:rsidR="004400BD" w:rsidRPr="002E389D" w:rsidRDefault="004400BD" w:rsidP="004400BD">
      <w:pPr>
        <w:spacing w:after="0" w:line="200" w:lineRule="exact"/>
        <w:rPr>
          <w:rFonts w:ascii="Arial" w:hAnsi="Arial" w:cs="Arial"/>
          <w:sz w:val="20"/>
          <w:szCs w:val="20"/>
          <w:lang w:val="de-DE"/>
        </w:rPr>
      </w:pPr>
    </w:p>
    <w:p w14:paraId="33C057C5" w14:textId="77777777" w:rsidR="004400BD" w:rsidRPr="002E389D" w:rsidRDefault="004400BD" w:rsidP="004400BD">
      <w:pPr>
        <w:spacing w:after="0" w:line="200" w:lineRule="exact"/>
        <w:rPr>
          <w:rFonts w:ascii="Arial" w:hAnsi="Arial" w:cs="Arial"/>
          <w:sz w:val="20"/>
          <w:szCs w:val="20"/>
          <w:lang w:val="de-DE"/>
        </w:rPr>
      </w:pPr>
    </w:p>
    <w:p w14:paraId="74F3EF50" w14:textId="77777777" w:rsidR="004400BD" w:rsidRPr="002E389D" w:rsidRDefault="004400BD" w:rsidP="004400BD">
      <w:pPr>
        <w:spacing w:after="0" w:line="200" w:lineRule="exact"/>
        <w:rPr>
          <w:rFonts w:ascii="Arial" w:hAnsi="Arial" w:cs="Arial"/>
          <w:sz w:val="20"/>
          <w:szCs w:val="20"/>
          <w:lang w:val="de-DE"/>
        </w:rPr>
      </w:pPr>
    </w:p>
    <w:p w14:paraId="4D30CC98" w14:textId="77777777" w:rsidR="004400BD" w:rsidRPr="002E389D" w:rsidRDefault="004400BD" w:rsidP="004400BD">
      <w:pPr>
        <w:spacing w:after="0" w:line="200" w:lineRule="exact"/>
        <w:rPr>
          <w:rFonts w:ascii="Arial" w:hAnsi="Arial" w:cs="Arial"/>
          <w:sz w:val="20"/>
          <w:szCs w:val="20"/>
          <w:lang w:val="de-DE"/>
        </w:rPr>
      </w:pPr>
    </w:p>
    <w:p w14:paraId="6425B8DC" w14:textId="77777777" w:rsidR="004400BD" w:rsidRPr="002E389D" w:rsidRDefault="004400BD" w:rsidP="004400BD">
      <w:pPr>
        <w:spacing w:after="0" w:line="200" w:lineRule="exact"/>
        <w:rPr>
          <w:rFonts w:ascii="Arial" w:hAnsi="Arial" w:cs="Arial"/>
          <w:sz w:val="20"/>
          <w:szCs w:val="20"/>
          <w:lang w:val="de-DE"/>
        </w:rPr>
      </w:pPr>
    </w:p>
    <w:p w14:paraId="1631C15E" w14:textId="77777777" w:rsidR="004400BD" w:rsidRPr="002E389D" w:rsidRDefault="004400BD" w:rsidP="004400BD">
      <w:pPr>
        <w:spacing w:after="0" w:line="200" w:lineRule="exact"/>
        <w:rPr>
          <w:rFonts w:ascii="Arial" w:hAnsi="Arial" w:cs="Arial"/>
          <w:sz w:val="20"/>
          <w:szCs w:val="20"/>
          <w:lang w:val="de-DE"/>
        </w:rPr>
      </w:pPr>
    </w:p>
    <w:p w14:paraId="0DD3E6C7" w14:textId="77777777" w:rsidR="004400BD" w:rsidRPr="002E389D" w:rsidRDefault="004400BD" w:rsidP="004400BD">
      <w:pPr>
        <w:spacing w:after="0" w:line="200" w:lineRule="exact"/>
        <w:rPr>
          <w:rFonts w:ascii="Arial" w:hAnsi="Arial" w:cs="Arial"/>
          <w:sz w:val="20"/>
          <w:szCs w:val="20"/>
          <w:lang w:val="de-DE"/>
        </w:rPr>
      </w:pPr>
    </w:p>
    <w:p w14:paraId="1549198B" w14:textId="77777777" w:rsidR="004400BD" w:rsidRPr="002E389D" w:rsidRDefault="004400BD" w:rsidP="004400BD">
      <w:pPr>
        <w:spacing w:after="0" w:line="200" w:lineRule="exact"/>
        <w:rPr>
          <w:rFonts w:ascii="Arial" w:hAnsi="Arial" w:cs="Arial"/>
          <w:sz w:val="20"/>
          <w:szCs w:val="20"/>
          <w:lang w:val="de-DE"/>
        </w:rPr>
      </w:pPr>
    </w:p>
    <w:p w14:paraId="30659448" w14:textId="77777777" w:rsidR="004400BD" w:rsidRPr="002E389D" w:rsidRDefault="004400BD" w:rsidP="004400BD">
      <w:pPr>
        <w:spacing w:after="0" w:line="200" w:lineRule="exact"/>
        <w:rPr>
          <w:rFonts w:ascii="Arial" w:hAnsi="Arial" w:cs="Arial"/>
          <w:sz w:val="20"/>
          <w:szCs w:val="20"/>
          <w:lang w:val="de-DE"/>
        </w:rPr>
      </w:pPr>
    </w:p>
    <w:p w14:paraId="43F65D21" w14:textId="77777777" w:rsidR="004400BD" w:rsidRPr="002E389D" w:rsidRDefault="004400BD" w:rsidP="004400BD">
      <w:pPr>
        <w:spacing w:before="12" w:after="0" w:line="220" w:lineRule="exact"/>
        <w:rPr>
          <w:rFonts w:ascii="Arial" w:hAnsi="Arial" w:cs="Arial"/>
          <w:lang w:val="de-DE"/>
        </w:rPr>
      </w:pPr>
    </w:p>
    <w:p w14:paraId="78300E2D" w14:textId="77777777" w:rsidR="004400BD" w:rsidRDefault="004400BD" w:rsidP="004400BD">
      <w:pPr>
        <w:spacing w:after="0" w:line="240" w:lineRule="auto"/>
        <w:ind w:left="159" w:right="-20"/>
        <w:rPr>
          <w:rFonts w:ascii="Arial" w:eastAsia="Arial" w:hAnsi="Arial" w:cs="Arial"/>
          <w:sz w:val="24"/>
          <w:szCs w:val="24"/>
          <w:lang w:val="de-DE"/>
        </w:rPr>
      </w:pPr>
    </w:p>
    <w:p w14:paraId="669CD260" w14:textId="77777777" w:rsidR="004400BD" w:rsidRDefault="004400BD" w:rsidP="004400BD">
      <w:pPr>
        <w:spacing w:after="0" w:line="240" w:lineRule="auto"/>
        <w:ind w:left="159" w:right="-20"/>
        <w:rPr>
          <w:rFonts w:ascii="Arial" w:eastAsia="Arial" w:hAnsi="Arial" w:cs="Arial"/>
          <w:sz w:val="24"/>
          <w:szCs w:val="24"/>
          <w:lang w:val="de-DE"/>
        </w:rPr>
      </w:pPr>
    </w:p>
    <w:p w14:paraId="293F9ACC" w14:textId="77777777" w:rsidR="004400BD" w:rsidRDefault="004400BD" w:rsidP="004400BD">
      <w:pPr>
        <w:spacing w:after="0" w:line="240" w:lineRule="auto"/>
        <w:ind w:left="159" w:right="-20"/>
        <w:rPr>
          <w:rFonts w:ascii="Arial" w:eastAsia="Arial" w:hAnsi="Arial" w:cs="Arial"/>
          <w:sz w:val="24"/>
          <w:szCs w:val="24"/>
          <w:lang w:val="de-DE"/>
        </w:rPr>
      </w:pPr>
    </w:p>
    <w:p w14:paraId="0822497F" w14:textId="77777777" w:rsidR="004400BD" w:rsidRDefault="004400BD" w:rsidP="004400BD">
      <w:pPr>
        <w:spacing w:after="0" w:line="240" w:lineRule="auto"/>
        <w:ind w:left="159" w:right="-20"/>
        <w:rPr>
          <w:rFonts w:ascii="Arial" w:eastAsia="Arial" w:hAnsi="Arial" w:cs="Arial"/>
          <w:sz w:val="24"/>
          <w:szCs w:val="24"/>
          <w:lang w:val="de-DE"/>
        </w:rPr>
      </w:pPr>
    </w:p>
    <w:p w14:paraId="266A4842" w14:textId="77777777" w:rsidR="004400BD" w:rsidRDefault="004400BD" w:rsidP="004400BD">
      <w:pPr>
        <w:spacing w:after="0" w:line="240" w:lineRule="auto"/>
        <w:ind w:left="159" w:right="-20"/>
        <w:rPr>
          <w:rFonts w:ascii="Arial" w:eastAsia="Arial" w:hAnsi="Arial" w:cs="Arial"/>
          <w:sz w:val="24"/>
          <w:szCs w:val="24"/>
          <w:lang w:val="de-DE"/>
        </w:rPr>
      </w:pPr>
    </w:p>
    <w:p w14:paraId="5662CB84" w14:textId="77777777" w:rsidR="004400BD" w:rsidRDefault="004400BD" w:rsidP="004400BD">
      <w:pPr>
        <w:spacing w:after="0" w:line="240" w:lineRule="auto"/>
        <w:ind w:left="159" w:right="-20"/>
        <w:rPr>
          <w:rFonts w:ascii="Arial" w:eastAsia="Arial" w:hAnsi="Arial" w:cs="Arial"/>
          <w:sz w:val="24"/>
          <w:szCs w:val="24"/>
          <w:lang w:val="de-DE"/>
        </w:rPr>
      </w:pPr>
    </w:p>
    <w:p w14:paraId="272661FE" w14:textId="77777777" w:rsidR="004400BD" w:rsidRDefault="004400BD" w:rsidP="004400BD">
      <w:pPr>
        <w:spacing w:after="0" w:line="240" w:lineRule="auto"/>
        <w:ind w:left="159" w:right="-20"/>
        <w:rPr>
          <w:rFonts w:ascii="Arial" w:eastAsia="Arial" w:hAnsi="Arial" w:cs="Arial"/>
          <w:sz w:val="24"/>
          <w:szCs w:val="24"/>
          <w:lang w:val="de-DE"/>
        </w:rPr>
      </w:pPr>
    </w:p>
    <w:p w14:paraId="068A1B5A" w14:textId="77777777" w:rsidR="004400BD" w:rsidRDefault="004400BD" w:rsidP="004400BD">
      <w:pPr>
        <w:spacing w:after="0" w:line="240" w:lineRule="auto"/>
        <w:ind w:left="159" w:right="-20"/>
        <w:rPr>
          <w:rFonts w:ascii="Arial" w:eastAsia="Arial" w:hAnsi="Arial" w:cs="Arial"/>
          <w:sz w:val="24"/>
          <w:szCs w:val="24"/>
          <w:lang w:val="de-DE"/>
        </w:rPr>
      </w:pPr>
    </w:p>
    <w:p w14:paraId="7B480982" w14:textId="77777777" w:rsidR="004400BD" w:rsidRDefault="004400BD" w:rsidP="004400BD">
      <w:pPr>
        <w:spacing w:after="0" w:line="240" w:lineRule="auto"/>
        <w:ind w:left="159" w:right="-20"/>
        <w:rPr>
          <w:rFonts w:ascii="Arial" w:eastAsia="Arial" w:hAnsi="Arial" w:cs="Arial"/>
          <w:sz w:val="24"/>
          <w:szCs w:val="24"/>
          <w:lang w:val="de-DE"/>
        </w:rPr>
      </w:pPr>
    </w:p>
    <w:p w14:paraId="15A1BAD0" w14:textId="77777777" w:rsidR="004400BD" w:rsidRDefault="004400BD" w:rsidP="004400BD">
      <w:pPr>
        <w:spacing w:after="0" w:line="240" w:lineRule="auto"/>
        <w:ind w:left="159" w:right="-20"/>
        <w:rPr>
          <w:rFonts w:ascii="Arial" w:eastAsia="Arial" w:hAnsi="Arial" w:cs="Arial"/>
          <w:sz w:val="24"/>
          <w:szCs w:val="24"/>
          <w:lang w:val="de-DE"/>
        </w:rPr>
      </w:pPr>
    </w:p>
    <w:p w14:paraId="78887754" w14:textId="77777777" w:rsidR="004400BD" w:rsidRPr="00FA4CF3" w:rsidRDefault="004400BD" w:rsidP="00C34DEE">
      <w:pPr>
        <w:spacing w:after="0" w:line="240" w:lineRule="auto"/>
        <w:ind w:right="-20"/>
        <w:rPr>
          <w:rFonts w:ascii="Arial" w:eastAsia="Arial" w:hAnsi="Arial" w:cs="Arial"/>
          <w:lang w:val="de-DE"/>
        </w:rPr>
      </w:pPr>
      <w:r w:rsidRPr="00FA4CF3">
        <w:rPr>
          <w:rFonts w:ascii="Arial" w:eastAsia="Arial" w:hAnsi="Arial" w:cs="Arial"/>
          <w:lang w:val="de-DE"/>
        </w:rPr>
        <w:t>A</w:t>
      </w:r>
      <w:r w:rsidRPr="00FA4CF3">
        <w:rPr>
          <w:rFonts w:ascii="Arial" w:eastAsia="Arial" w:hAnsi="Arial" w:cs="Arial"/>
          <w:spacing w:val="1"/>
          <w:lang w:val="de-DE"/>
        </w:rPr>
        <w:t>n</w:t>
      </w:r>
      <w:r w:rsidRPr="00FA4CF3">
        <w:rPr>
          <w:rFonts w:ascii="Arial" w:eastAsia="Arial" w:hAnsi="Arial" w:cs="Arial"/>
          <w:lang w:val="de-DE"/>
        </w:rPr>
        <w:t>s</w:t>
      </w:r>
      <w:r w:rsidRPr="00FA4CF3">
        <w:rPr>
          <w:rFonts w:ascii="Arial" w:eastAsia="Arial" w:hAnsi="Arial" w:cs="Arial"/>
          <w:spacing w:val="1"/>
          <w:lang w:val="de-DE"/>
        </w:rPr>
        <w:t>p</w:t>
      </w:r>
      <w:r w:rsidRPr="00FA4CF3">
        <w:rPr>
          <w:rFonts w:ascii="Arial" w:eastAsia="Arial" w:hAnsi="Arial" w:cs="Arial"/>
          <w:lang w:val="de-DE"/>
        </w:rPr>
        <w:t>re</w:t>
      </w:r>
      <w:r w:rsidRPr="00FA4CF3">
        <w:rPr>
          <w:rFonts w:ascii="Arial" w:eastAsia="Arial" w:hAnsi="Arial" w:cs="Arial"/>
          <w:spacing w:val="-2"/>
          <w:lang w:val="de-DE"/>
        </w:rPr>
        <w:t>c</w:t>
      </w:r>
      <w:r w:rsidRPr="00FA4CF3">
        <w:rPr>
          <w:rFonts w:ascii="Arial" w:eastAsia="Arial" w:hAnsi="Arial" w:cs="Arial"/>
          <w:spacing w:val="1"/>
          <w:lang w:val="de-DE"/>
        </w:rPr>
        <w:t>hpa</w:t>
      </w:r>
      <w:r w:rsidRPr="00FA4CF3">
        <w:rPr>
          <w:rFonts w:ascii="Arial" w:eastAsia="Arial" w:hAnsi="Arial" w:cs="Arial"/>
          <w:lang w:val="de-DE"/>
        </w:rPr>
        <w:t>r</w:t>
      </w:r>
      <w:r w:rsidRPr="00FA4CF3">
        <w:rPr>
          <w:rFonts w:ascii="Arial" w:eastAsia="Arial" w:hAnsi="Arial" w:cs="Arial"/>
          <w:spacing w:val="-3"/>
          <w:lang w:val="de-DE"/>
        </w:rPr>
        <w:t>t</w:t>
      </w:r>
      <w:r w:rsidRPr="00FA4CF3">
        <w:rPr>
          <w:rFonts w:ascii="Arial" w:eastAsia="Arial" w:hAnsi="Arial" w:cs="Arial"/>
          <w:spacing w:val="1"/>
          <w:lang w:val="de-DE"/>
        </w:rPr>
        <w:t>ne</w:t>
      </w:r>
      <w:r w:rsidRPr="00FA4CF3">
        <w:rPr>
          <w:rFonts w:ascii="Arial" w:eastAsia="Arial" w:hAnsi="Arial" w:cs="Arial"/>
          <w:lang w:val="de-DE"/>
        </w:rPr>
        <w:t xml:space="preserve">r </w:t>
      </w:r>
      <w:r w:rsidRPr="00FA4CF3">
        <w:rPr>
          <w:rFonts w:ascii="Arial" w:eastAsia="Arial" w:hAnsi="Arial" w:cs="Arial"/>
          <w:spacing w:val="-2"/>
          <w:lang w:val="de-DE"/>
        </w:rPr>
        <w:t>b</w:t>
      </w:r>
      <w:r w:rsidRPr="00FA4CF3">
        <w:rPr>
          <w:rFonts w:ascii="Arial" w:eastAsia="Arial" w:hAnsi="Arial" w:cs="Arial"/>
          <w:spacing w:val="1"/>
          <w:lang w:val="de-DE"/>
        </w:rPr>
        <w:t>e</w:t>
      </w:r>
      <w:r w:rsidRPr="00FA4CF3">
        <w:rPr>
          <w:rFonts w:ascii="Arial" w:eastAsia="Arial" w:hAnsi="Arial" w:cs="Arial"/>
          <w:lang w:val="de-DE"/>
        </w:rPr>
        <w:t>i Rüc</w:t>
      </w:r>
      <w:r w:rsidRPr="00FA4CF3">
        <w:rPr>
          <w:rFonts w:ascii="Arial" w:eastAsia="Arial" w:hAnsi="Arial" w:cs="Arial"/>
          <w:spacing w:val="-2"/>
          <w:lang w:val="de-DE"/>
        </w:rPr>
        <w:t>k</w:t>
      </w:r>
      <w:r w:rsidRPr="00FA4CF3">
        <w:rPr>
          <w:rFonts w:ascii="Arial" w:eastAsia="Arial" w:hAnsi="Arial" w:cs="Arial"/>
          <w:spacing w:val="3"/>
          <w:lang w:val="de-DE"/>
        </w:rPr>
        <w:t>f</w:t>
      </w:r>
      <w:r w:rsidRPr="00FA4CF3">
        <w:rPr>
          <w:rFonts w:ascii="Arial" w:eastAsia="Arial" w:hAnsi="Arial" w:cs="Arial"/>
          <w:lang w:val="de-DE"/>
        </w:rPr>
        <w:t>ra</w:t>
      </w:r>
      <w:r w:rsidRPr="00FA4CF3">
        <w:rPr>
          <w:rFonts w:ascii="Arial" w:eastAsia="Arial" w:hAnsi="Arial" w:cs="Arial"/>
          <w:spacing w:val="-1"/>
          <w:lang w:val="de-DE"/>
        </w:rPr>
        <w:t>g</w:t>
      </w:r>
      <w:r w:rsidRPr="00FA4CF3">
        <w:rPr>
          <w:rFonts w:ascii="Arial" w:eastAsia="Arial" w:hAnsi="Arial" w:cs="Arial"/>
          <w:spacing w:val="1"/>
          <w:lang w:val="de-DE"/>
        </w:rPr>
        <w:t>e</w:t>
      </w:r>
      <w:r w:rsidRPr="00FA4CF3">
        <w:rPr>
          <w:rFonts w:ascii="Arial" w:eastAsia="Arial" w:hAnsi="Arial" w:cs="Arial"/>
          <w:lang w:val="de-DE"/>
        </w:rPr>
        <w:t>n</w:t>
      </w:r>
    </w:p>
    <w:p w14:paraId="2656D371" w14:textId="77777777" w:rsidR="004400BD" w:rsidRPr="00FA4CF3" w:rsidRDefault="004400BD" w:rsidP="004400BD">
      <w:pPr>
        <w:spacing w:before="10" w:after="0" w:line="110" w:lineRule="exact"/>
        <w:rPr>
          <w:rFonts w:ascii="Arial" w:hAnsi="Arial" w:cs="Arial"/>
          <w:lang w:val="de-DE"/>
        </w:rPr>
      </w:pPr>
    </w:p>
    <w:p w14:paraId="38F217DE" w14:textId="000277DF" w:rsidR="00C34DEE" w:rsidRDefault="004400BD" w:rsidP="004400BD">
      <w:pPr>
        <w:rPr>
          <w:rFonts w:ascii="Arial" w:eastAsia="Arial" w:hAnsi="Arial" w:cs="Arial"/>
          <w:spacing w:val="1"/>
          <w:lang w:val="de-DE"/>
        </w:rPr>
      </w:pPr>
      <w:r w:rsidRPr="00FA4CF3">
        <w:rPr>
          <w:rFonts w:ascii="Arial" w:eastAsia="Arial" w:hAnsi="Arial" w:cs="Arial"/>
          <w:spacing w:val="-1"/>
          <w:lang w:val="de-DE"/>
        </w:rPr>
        <w:t>N</w:t>
      </w:r>
      <w:r w:rsidRPr="00FA4CF3">
        <w:rPr>
          <w:rFonts w:ascii="Arial" w:eastAsia="Arial" w:hAnsi="Arial" w:cs="Arial"/>
          <w:spacing w:val="1"/>
          <w:lang w:val="de-DE"/>
        </w:rPr>
        <w:t>ame</w:t>
      </w:r>
      <w:r w:rsidR="00C34DEE">
        <w:rPr>
          <w:rFonts w:ascii="Arial" w:eastAsia="Arial" w:hAnsi="Arial" w:cs="Arial"/>
          <w:spacing w:val="1"/>
          <w:lang w:val="de-DE"/>
        </w:rPr>
        <w:t>: …………………………..</w:t>
      </w:r>
    </w:p>
    <w:p w14:paraId="4870B117" w14:textId="6D86DFF5" w:rsidR="00C34DEE" w:rsidRDefault="004400BD" w:rsidP="004400BD">
      <w:pPr>
        <w:rPr>
          <w:rFonts w:ascii="Arial" w:eastAsia="Arial" w:hAnsi="Arial" w:cs="Arial"/>
          <w:spacing w:val="2"/>
          <w:w w:val="97"/>
          <w:lang w:val="de-DE"/>
        </w:rPr>
      </w:pPr>
      <w:r w:rsidRPr="00FA4CF3">
        <w:rPr>
          <w:rFonts w:ascii="Arial" w:eastAsia="Arial" w:hAnsi="Arial" w:cs="Arial"/>
          <w:spacing w:val="-2"/>
          <w:w w:val="97"/>
          <w:lang w:val="de-DE"/>
        </w:rPr>
        <w:t>T</w:t>
      </w:r>
      <w:r w:rsidRPr="00FA4CF3">
        <w:rPr>
          <w:rFonts w:ascii="Arial" w:eastAsia="Arial" w:hAnsi="Arial" w:cs="Arial"/>
          <w:spacing w:val="-1"/>
          <w:w w:val="97"/>
          <w:lang w:val="de-DE"/>
        </w:rPr>
        <w:t>e</w:t>
      </w:r>
      <w:r w:rsidRPr="00FA4CF3">
        <w:rPr>
          <w:rFonts w:ascii="Arial" w:eastAsia="Arial" w:hAnsi="Arial" w:cs="Arial"/>
          <w:w w:val="97"/>
          <w:lang w:val="de-DE"/>
        </w:rPr>
        <w:t>l</w:t>
      </w:r>
      <w:r w:rsidRPr="00FA4CF3">
        <w:rPr>
          <w:rFonts w:ascii="Arial" w:eastAsia="Arial" w:hAnsi="Arial" w:cs="Arial"/>
          <w:spacing w:val="2"/>
          <w:w w:val="97"/>
          <w:lang w:val="de-DE"/>
        </w:rPr>
        <w:t>.</w:t>
      </w:r>
      <w:r w:rsidR="00C34DEE">
        <w:rPr>
          <w:rFonts w:ascii="Arial" w:eastAsia="Arial" w:hAnsi="Arial" w:cs="Arial"/>
          <w:spacing w:val="2"/>
          <w:w w:val="97"/>
          <w:lang w:val="de-DE"/>
        </w:rPr>
        <w:t>: ……………………………..</w:t>
      </w:r>
    </w:p>
    <w:p w14:paraId="0CC71CCB" w14:textId="3FC5E53E" w:rsidR="004400BD" w:rsidRPr="00C34DEE" w:rsidRDefault="004400BD" w:rsidP="00C34DEE">
      <w:pPr>
        <w:rPr>
          <w:rFonts w:ascii="Arial" w:eastAsia="Arial" w:hAnsi="Arial" w:cs="Arial"/>
          <w:u w:val="single" w:color="000000"/>
          <w:lang w:val="de-DE"/>
        </w:rPr>
      </w:pPr>
      <w:r w:rsidRPr="00FA4CF3">
        <w:rPr>
          <w:rFonts w:ascii="Arial" w:eastAsia="Arial" w:hAnsi="Arial" w:cs="Arial"/>
          <w:spacing w:val="1"/>
          <w:lang w:val="de-DE"/>
        </w:rPr>
        <w:t>E</w:t>
      </w:r>
      <w:r w:rsidRPr="00FA4CF3">
        <w:rPr>
          <w:rFonts w:ascii="Arial" w:eastAsia="Arial" w:hAnsi="Arial" w:cs="Arial"/>
          <w:spacing w:val="-1"/>
          <w:lang w:val="de-DE"/>
        </w:rPr>
        <w:t>-M</w:t>
      </w:r>
      <w:r w:rsidRPr="00FA4CF3">
        <w:rPr>
          <w:rFonts w:ascii="Arial" w:eastAsia="Arial" w:hAnsi="Arial" w:cs="Arial"/>
          <w:spacing w:val="1"/>
          <w:lang w:val="de-DE"/>
        </w:rPr>
        <w:t>a</w:t>
      </w:r>
      <w:r w:rsidRPr="00FA4CF3">
        <w:rPr>
          <w:rFonts w:ascii="Arial" w:eastAsia="Arial" w:hAnsi="Arial" w:cs="Arial"/>
          <w:lang w:val="de-DE"/>
        </w:rPr>
        <w:t>i</w:t>
      </w:r>
      <w:r w:rsidRPr="00FA4CF3">
        <w:rPr>
          <w:rFonts w:ascii="Arial" w:eastAsia="Arial" w:hAnsi="Arial" w:cs="Arial"/>
          <w:spacing w:val="-1"/>
          <w:lang w:val="de-DE"/>
        </w:rPr>
        <w:t>l</w:t>
      </w:r>
      <w:r w:rsidRPr="00FA4CF3">
        <w:rPr>
          <w:rFonts w:ascii="Arial" w:eastAsia="Arial" w:hAnsi="Arial" w:cs="Arial"/>
          <w:lang w:val="de-DE"/>
        </w:rPr>
        <w:t>:</w:t>
      </w:r>
      <w:r w:rsidR="00C34DEE">
        <w:rPr>
          <w:rFonts w:ascii="Arial" w:eastAsia="Arial" w:hAnsi="Arial" w:cs="Arial"/>
          <w:u w:val="single" w:color="000000"/>
          <w:lang w:val="de-DE"/>
        </w:rPr>
        <w:t xml:space="preserve"> ………………………...</w:t>
      </w:r>
    </w:p>
    <w:p w14:paraId="4DA8478D" w14:textId="7EE64644" w:rsidR="000741D2" w:rsidRPr="000741D2" w:rsidRDefault="000741D2" w:rsidP="000741D2">
      <w:pPr>
        <w:pStyle w:val="berschrift1"/>
        <w:numPr>
          <w:ilvl w:val="0"/>
          <w:numId w:val="2"/>
        </w:numPr>
        <w:rPr>
          <w:rFonts w:eastAsia="Arial"/>
          <w:lang w:val="de-DE"/>
        </w:rPr>
      </w:pPr>
      <w:bookmarkStart w:id="1" w:name="_Toc201823613"/>
      <w:r w:rsidRPr="00900CD2">
        <w:rPr>
          <w:rFonts w:eastAsia="Arial"/>
          <w:lang w:val="de-DE"/>
        </w:rPr>
        <w:t>Z</w:t>
      </w:r>
      <w:r>
        <w:rPr>
          <w:rFonts w:eastAsia="Arial"/>
          <w:lang w:val="de-DE"/>
        </w:rPr>
        <w:t>usammenfassung</w:t>
      </w:r>
      <w:bookmarkEnd w:id="1"/>
    </w:p>
    <w:p w14:paraId="4BCDCD38" w14:textId="77777777" w:rsidR="000741D2" w:rsidRDefault="000741D2" w:rsidP="004400BD">
      <w:pPr>
        <w:spacing w:before="65" w:after="0" w:line="240" w:lineRule="auto"/>
        <w:ind w:left="213" w:right="-20"/>
        <w:rPr>
          <w:rFonts w:ascii="Arial" w:eastAsia="Arial" w:hAnsi="Arial" w:cs="Arial"/>
          <w:b/>
          <w:bCs/>
          <w:spacing w:val="1"/>
          <w:sz w:val="24"/>
          <w:szCs w:val="24"/>
          <w:lang w:val="de-DE"/>
        </w:rPr>
      </w:pPr>
    </w:p>
    <w:p w14:paraId="3146A92C" w14:textId="20C51ECF" w:rsidR="004400BD" w:rsidRPr="004F6C08" w:rsidRDefault="004400BD" w:rsidP="005603D0">
      <w:pPr>
        <w:pStyle w:val="berschrift2"/>
        <w:numPr>
          <w:ilvl w:val="1"/>
          <w:numId w:val="2"/>
        </w:numPr>
        <w:rPr>
          <w:rFonts w:eastAsia="Arial"/>
          <w:lang w:val="de-DE"/>
        </w:rPr>
      </w:pPr>
      <w:bookmarkStart w:id="2" w:name="_Toc201823614"/>
      <w:r w:rsidRPr="004F6C08">
        <w:rPr>
          <w:rFonts w:eastAsia="Arial"/>
          <w:lang w:val="de-DE"/>
        </w:rPr>
        <w:t>Unterneh</w:t>
      </w:r>
      <w:r w:rsidRPr="002E389D">
        <w:rPr>
          <w:rFonts w:eastAsia="Arial"/>
          <w:lang w:val="de-DE"/>
        </w:rPr>
        <w:t>m</w:t>
      </w:r>
      <w:r w:rsidRPr="004F6C08">
        <w:rPr>
          <w:rFonts w:eastAsia="Arial"/>
          <w:lang w:val="de-DE"/>
        </w:rPr>
        <w:t>ensdaten</w:t>
      </w:r>
      <w:bookmarkEnd w:id="2"/>
    </w:p>
    <w:p w14:paraId="7ED4CFED" w14:textId="77777777" w:rsidR="004400BD" w:rsidRPr="002E389D" w:rsidRDefault="004400BD" w:rsidP="004400BD">
      <w:pPr>
        <w:spacing w:before="3" w:after="0" w:line="120" w:lineRule="exact"/>
        <w:rPr>
          <w:rFonts w:ascii="Arial" w:hAnsi="Arial" w:cs="Arial"/>
          <w:sz w:val="12"/>
          <w:szCs w:val="12"/>
          <w:lang w:val="de-DE"/>
        </w:rPr>
      </w:pPr>
    </w:p>
    <w:p w14:paraId="4539BA39" w14:textId="5BF330CA" w:rsidR="004400BD" w:rsidRPr="004F6C08" w:rsidRDefault="004400BD" w:rsidP="004400BD">
      <w:pPr>
        <w:tabs>
          <w:tab w:val="left" w:pos="4020"/>
          <w:tab w:val="left" w:pos="6000"/>
          <w:tab w:val="left" w:pos="9280"/>
        </w:tabs>
        <w:spacing w:after="0" w:line="240" w:lineRule="auto"/>
        <w:ind w:left="213" w:right="377"/>
        <w:rPr>
          <w:rFonts w:ascii="Arial" w:eastAsia="Arial" w:hAnsi="Arial" w:cs="Arial"/>
          <w:lang w:val="de-DE"/>
        </w:rPr>
      </w:pPr>
      <w:r w:rsidRPr="004F6C08">
        <w:rPr>
          <w:rFonts w:ascii="Arial" w:eastAsia="Arial" w:hAnsi="Arial" w:cs="Arial"/>
          <w:lang w:val="de-DE"/>
        </w:rPr>
        <w:t>St</w:t>
      </w:r>
      <w:r w:rsidRPr="004F6C08">
        <w:rPr>
          <w:rFonts w:ascii="Arial" w:eastAsia="Arial" w:hAnsi="Arial" w:cs="Arial"/>
          <w:spacing w:val="1"/>
          <w:lang w:val="de-DE"/>
        </w:rPr>
        <w:t>a</w:t>
      </w:r>
      <w:r w:rsidRPr="004F6C08">
        <w:rPr>
          <w:rFonts w:ascii="Arial" w:eastAsia="Arial" w:hAnsi="Arial" w:cs="Arial"/>
          <w:spacing w:val="-1"/>
          <w:lang w:val="de-DE"/>
        </w:rPr>
        <w:t>n</w:t>
      </w:r>
      <w:r w:rsidRPr="004F6C08">
        <w:rPr>
          <w:rFonts w:ascii="Arial" w:eastAsia="Arial" w:hAnsi="Arial" w:cs="Arial"/>
          <w:spacing w:val="1"/>
          <w:lang w:val="de-DE"/>
        </w:rPr>
        <w:t>do</w:t>
      </w:r>
      <w:r w:rsidRPr="004F6C08">
        <w:rPr>
          <w:rFonts w:ascii="Arial" w:eastAsia="Arial" w:hAnsi="Arial" w:cs="Arial"/>
          <w:lang w:val="de-DE"/>
        </w:rPr>
        <w:t xml:space="preserve">rt: </w:t>
      </w:r>
      <w:r w:rsidRPr="004F6C08">
        <w:rPr>
          <w:rFonts w:ascii="Arial" w:eastAsia="Arial" w:hAnsi="Arial" w:cs="Arial"/>
          <w:spacing w:val="3"/>
          <w:lang w:val="de-DE"/>
        </w:rPr>
        <w:t xml:space="preserve"> </w:t>
      </w:r>
      <w:r w:rsidRPr="004F6C08">
        <w:rPr>
          <w:rFonts w:ascii="Arial" w:eastAsia="Arial" w:hAnsi="Arial" w:cs="Arial"/>
          <w:u w:val="single" w:color="000000"/>
          <w:lang w:val="de-DE"/>
        </w:rPr>
        <w:t xml:space="preserve"> </w:t>
      </w:r>
      <w:r w:rsidRPr="004F6C08">
        <w:rPr>
          <w:rFonts w:ascii="Arial" w:eastAsia="Arial" w:hAnsi="Arial" w:cs="Arial"/>
          <w:u w:val="single" w:color="000000"/>
          <w:lang w:val="de-DE"/>
        </w:rPr>
        <w:tab/>
      </w:r>
      <w:r w:rsidRPr="004F6C08">
        <w:rPr>
          <w:rFonts w:ascii="Arial" w:eastAsia="Arial" w:hAnsi="Arial" w:cs="Arial"/>
          <w:u w:val="single" w:color="000000"/>
          <w:lang w:val="de-DE"/>
        </w:rPr>
        <w:tab/>
      </w:r>
      <w:r w:rsidRPr="004F6C08">
        <w:rPr>
          <w:rFonts w:ascii="Arial" w:eastAsia="Arial" w:hAnsi="Arial" w:cs="Arial"/>
          <w:lang w:val="de-DE"/>
        </w:rPr>
        <w:t xml:space="preserve"> </w:t>
      </w:r>
      <w:r w:rsidR="004F6C08" w:rsidRPr="004F6C08">
        <w:rPr>
          <w:rFonts w:ascii="Arial" w:eastAsia="Arial" w:hAnsi="Arial" w:cs="Arial"/>
          <w:lang w:val="de-DE"/>
        </w:rPr>
        <w:br/>
      </w:r>
      <w:r w:rsidRPr="004F6C08">
        <w:rPr>
          <w:rFonts w:ascii="Arial" w:eastAsia="Arial" w:hAnsi="Arial" w:cs="Arial"/>
          <w:lang w:val="de-DE"/>
        </w:rPr>
        <w:t>J</w:t>
      </w:r>
      <w:r w:rsidRPr="004F6C08">
        <w:rPr>
          <w:rFonts w:ascii="Arial" w:eastAsia="Arial" w:hAnsi="Arial" w:cs="Arial"/>
          <w:spacing w:val="1"/>
          <w:lang w:val="de-DE"/>
        </w:rPr>
        <w:t>ah</w:t>
      </w:r>
      <w:r w:rsidRPr="004F6C08">
        <w:rPr>
          <w:rFonts w:ascii="Arial" w:eastAsia="Arial" w:hAnsi="Arial" w:cs="Arial"/>
          <w:lang w:val="de-DE"/>
        </w:rPr>
        <w:t>r d</w:t>
      </w:r>
      <w:r w:rsidRPr="004F6C08">
        <w:rPr>
          <w:rFonts w:ascii="Arial" w:eastAsia="Arial" w:hAnsi="Arial" w:cs="Arial"/>
          <w:spacing w:val="1"/>
          <w:lang w:val="de-DE"/>
        </w:rPr>
        <w:t>e</w:t>
      </w:r>
      <w:r w:rsidRPr="004F6C08">
        <w:rPr>
          <w:rFonts w:ascii="Arial" w:eastAsia="Arial" w:hAnsi="Arial" w:cs="Arial"/>
          <w:lang w:val="de-DE"/>
        </w:rPr>
        <w:t xml:space="preserve">r </w:t>
      </w:r>
      <w:r w:rsidRPr="004F6C08">
        <w:rPr>
          <w:rFonts w:ascii="Arial" w:eastAsia="Arial" w:hAnsi="Arial" w:cs="Arial"/>
          <w:spacing w:val="-1"/>
          <w:lang w:val="de-DE"/>
        </w:rPr>
        <w:t>Un</w:t>
      </w:r>
      <w:r w:rsidRPr="004F6C08">
        <w:rPr>
          <w:rFonts w:ascii="Arial" w:eastAsia="Arial" w:hAnsi="Arial" w:cs="Arial"/>
          <w:lang w:val="de-DE"/>
        </w:rPr>
        <w:t>t</w:t>
      </w:r>
      <w:r w:rsidRPr="004F6C08">
        <w:rPr>
          <w:rFonts w:ascii="Arial" w:eastAsia="Arial" w:hAnsi="Arial" w:cs="Arial"/>
          <w:spacing w:val="1"/>
          <w:lang w:val="de-DE"/>
        </w:rPr>
        <w:t>e</w:t>
      </w:r>
      <w:r w:rsidRPr="004F6C08">
        <w:rPr>
          <w:rFonts w:ascii="Arial" w:eastAsia="Arial" w:hAnsi="Arial" w:cs="Arial"/>
          <w:lang w:val="de-DE"/>
        </w:rPr>
        <w:t>r</w:t>
      </w:r>
      <w:r w:rsidRPr="004F6C08">
        <w:rPr>
          <w:rFonts w:ascii="Arial" w:eastAsia="Arial" w:hAnsi="Arial" w:cs="Arial"/>
          <w:spacing w:val="-2"/>
          <w:lang w:val="de-DE"/>
        </w:rPr>
        <w:t>n</w:t>
      </w:r>
      <w:r w:rsidRPr="004F6C08">
        <w:rPr>
          <w:rFonts w:ascii="Arial" w:eastAsia="Arial" w:hAnsi="Arial" w:cs="Arial"/>
          <w:spacing w:val="1"/>
          <w:lang w:val="de-DE"/>
        </w:rPr>
        <w:t>e</w:t>
      </w:r>
      <w:r w:rsidRPr="004F6C08">
        <w:rPr>
          <w:rFonts w:ascii="Arial" w:eastAsia="Arial" w:hAnsi="Arial" w:cs="Arial"/>
          <w:spacing w:val="-1"/>
          <w:lang w:val="de-DE"/>
        </w:rPr>
        <w:t>h</w:t>
      </w:r>
      <w:r w:rsidRPr="004F6C08">
        <w:rPr>
          <w:rFonts w:ascii="Arial" w:eastAsia="Arial" w:hAnsi="Arial" w:cs="Arial"/>
          <w:spacing w:val="1"/>
          <w:lang w:val="de-DE"/>
        </w:rPr>
        <w:t>me</w:t>
      </w:r>
      <w:r w:rsidRPr="004F6C08">
        <w:rPr>
          <w:rFonts w:ascii="Arial" w:eastAsia="Arial" w:hAnsi="Arial" w:cs="Arial"/>
          <w:spacing w:val="-1"/>
          <w:lang w:val="de-DE"/>
        </w:rPr>
        <w:t>n</w:t>
      </w:r>
      <w:r w:rsidRPr="004F6C08">
        <w:rPr>
          <w:rFonts w:ascii="Arial" w:eastAsia="Arial" w:hAnsi="Arial" w:cs="Arial"/>
          <w:lang w:val="de-DE"/>
        </w:rPr>
        <w:t>s</w:t>
      </w:r>
      <w:r w:rsidRPr="004F6C08">
        <w:rPr>
          <w:rFonts w:ascii="Arial" w:eastAsia="Arial" w:hAnsi="Arial" w:cs="Arial"/>
          <w:spacing w:val="-1"/>
          <w:lang w:val="de-DE"/>
        </w:rPr>
        <w:t>g</w:t>
      </w:r>
      <w:r w:rsidRPr="004F6C08">
        <w:rPr>
          <w:rFonts w:ascii="Arial" w:eastAsia="Arial" w:hAnsi="Arial" w:cs="Arial"/>
          <w:lang w:val="de-DE"/>
        </w:rPr>
        <w:t>rü</w:t>
      </w:r>
      <w:r w:rsidRPr="004F6C08">
        <w:rPr>
          <w:rFonts w:ascii="Arial" w:eastAsia="Arial" w:hAnsi="Arial" w:cs="Arial"/>
          <w:spacing w:val="1"/>
          <w:lang w:val="de-DE"/>
        </w:rPr>
        <w:t>ndun</w:t>
      </w:r>
      <w:r w:rsidRPr="004F6C08">
        <w:rPr>
          <w:rFonts w:ascii="Arial" w:eastAsia="Arial" w:hAnsi="Arial" w:cs="Arial"/>
          <w:spacing w:val="-1"/>
          <w:lang w:val="de-DE"/>
        </w:rPr>
        <w:t>g</w:t>
      </w:r>
      <w:r w:rsidRPr="004F6C08">
        <w:rPr>
          <w:rFonts w:ascii="Arial" w:eastAsia="Arial" w:hAnsi="Arial" w:cs="Arial"/>
          <w:lang w:val="de-DE"/>
        </w:rPr>
        <w:t>:</w:t>
      </w:r>
      <w:r w:rsidRPr="004F6C08">
        <w:rPr>
          <w:rFonts w:ascii="Arial" w:eastAsia="Arial" w:hAnsi="Arial" w:cs="Arial"/>
          <w:lang w:val="de-DE"/>
        </w:rPr>
        <w:tab/>
      </w:r>
      <w:r w:rsidRPr="004F6C08">
        <w:rPr>
          <w:rFonts w:ascii="Arial" w:eastAsia="Arial" w:hAnsi="Arial" w:cs="Arial"/>
          <w:u w:val="single" w:color="000000"/>
          <w:lang w:val="de-DE"/>
        </w:rPr>
        <w:t xml:space="preserve"> </w:t>
      </w:r>
      <w:r w:rsidRPr="004F6C08">
        <w:rPr>
          <w:rFonts w:ascii="Arial" w:eastAsia="Arial" w:hAnsi="Arial" w:cs="Arial"/>
          <w:u w:val="single" w:color="000000"/>
          <w:lang w:val="de-DE"/>
        </w:rPr>
        <w:tab/>
      </w:r>
    </w:p>
    <w:p w14:paraId="52A9F1C0" w14:textId="77777777" w:rsidR="004400BD" w:rsidRPr="004F6C08" w:rsidRDefault="004400BD" w:rsidP="004400BD">
      <w:pPr>
        <w:tabs>
          <w:tab w:val="left" w:pos="4340"/>
          <w:tab w:val="left" w:pos="4560"/>
        </w:tabs>
        <w:spacing w:before="1" w:after="0" w:line="239" w:lineRule="auto"/>
        <w:ind w:left="213" w:right="5097"/>
        <w:rPr>
          <w:rFonts w:ascii="Arial" w:eastAsia="Arial" w:hAnsi="Arial" w:cs="Arial"/>
          <w:lang w:val="de-DE"/>
        </w:rPr>
      </w:pPr>
      <w:r w:rsidRPr="004F6C08">
        <w:rPr>
          <w:rFonts w:ascii="Arial" w:eastAsia="Arial" w:hAnsi="Arial" w:cs="Arial"/>
          <w:lang w:val="de-DE"/>
        </w:rPr>
        <w:t>J</w:t>
      </w:r>
      <w:r w:rsidRPr="004F6C08">
        <w:rPr>
          <w:rFonts w:ascii="Arial" w:eastAsia="Arial" w:hAnsi="Arial" w:cs="Arial"/>
          <w:spacing w:val="1"/>
          <w:lang w:val="de-DE"/>
        </w:rPr>
        <w:t>ah</w:t>
      </w:r>
      <w:r w:rsidRPr="004F6C08">
        <w:rPr>
          <w:rFonts w:ascii="Arial" w:eastAsia="Arial" w:hAnsi="Arial" w:cs="Arial"/>
          <w:lang w:val="de-DE"/>
        </w:rPr>
        <w:t>res</w:t>
      </w:r>
      <w:r w:rsidRPr="004F6C08">
        <w:rPr>
          <w:rFonts w:ascii="Arial" w:eastAsia="Arial" w:hAnsi="Arial" w:cs="Arial"/>
          <w:spacing w:val="-1"/>
          <w:lang w:val="de-DE"/>
        </w:rPr>
        <w:t>u</w:t>
      </w:r>
      <w:r w:rsidRPr="004F6C08">
        <w:rPr>
          <w:rFonts w:ascii="Arial" w:eastAsia="Arial" w:hAnsi="Arial" w:cs="Arial"/>
          <w:spacing w:val="1"/>
          <w:lang w:val="de-DE"/>
        </w:rPr>
        <w:t>m</w:t>
      </w:r>
      <w:r w:rsidRPr="004F6C08">
        <w:rPr>
          <w:rFonts w:ascii="Arial" w:eastAsia="Arial" w:hAnsi="Arial" w:cs="Arial"/>
          <w:lang w:val="de-DE"/>
        </w:rPr>
        <w:t>s</w:t>
      </w:r>
      <w:r w:rsidRPr="004F6C08">
        <w:rPr>
          <w:rFonts w:ascii="Arial" w:eastAsia="Arial" w:hAnsi="Arial" w:cs="Arial"/>
          <w:spacing w:val="1"/>
          <w:lang w:val="de-DE"/>
        </w:rPr>
        <w:t>a</w:t>
      </w:r>
      <w:r w:rsidRPr="004F6C08">
        <w:rPr>
          <w:rFonts w:ascii="Arial" w:eastAsia="Arial" w:hAnsi="Arial" w:cs="Arial"/>
          <w:lang w:val="de-DE"/>
        </w:rPr>
        <w:t>tz</w:t>
      </w:r>
      <w:r w:rsidRPr="004F6C08">
        <w:rPr>
          <w:rFonts w:ascii="Arial" w:eastAsia="Arial" w:hAnsi="Arial" w:cs="Arial"/>
          <w:spacing w:val="-2"/>
          <w:lang w:val="de-DE"/>
        </w:rPr>
        <w:t xml:space="preserve"> </w:t>
      </w:r>
      <w:r w:rsidRPr="004F6C08">
        <w:rPr>
          <w:rFonts w:ascii="Arial" w:eastAsia="Arial" w:hAnsi="Arial" w:cs="Arial"/>
          <w:lang w:val="de-DE"/>
        </w:rPr>
        <w:t>in</w:t>
      </w:r>
      <w:r w:rsidRPr="004F6C08">
        <w:rPr>
          <w:rFonts w:ascii="Arial" w:eastAsia="Arial" w:hAnsi="Arial" w:cs="Arial"/>
          <w:spacing w:val="1"/>
          <w:lang w:val="de-DE"/>
        </w:rPr>
        <w:t xml:space="preserve"> </w:t>
      </w:r>
      <w:r w:rsidRPr="004F6C08">
        <w:rPr>
          <w:rFonts w:ascii="Arial" w:eastAsia="Arial" w:hAnsi="Arial" w:cs="Arial"/>
          <w:spacing w:val="-1"/>
          <w:lang w:val="de-DE"/>
        </w:rPr>
        <w:t>€</w:t>
      </w:r>
      <w:r w:rsidRPr="004F6C08">
        <w:rPr>
          <w:rFonts w:ascii="Arial" w:eastAsia="Arial" w:hAnsi="Arial" w:cs="Arial"/>
          <w:lang w:val="de-DE"/>
        </w:rPr>
        <w:t xml:space="preserve">: </w:t>
      </w:r>
      <w:r w:rsidRPr="004F6C08">
        <w:rPr>
          <w:rFonts w:ascii="Arial" w:eastAsia="Arial" w:hAnsi="Arial" w:cs="Arial"/>
          <w:spacing w:val="3"/>
          <w:lang w:val="de-DE"/>
        </w:rPr>
        <w:t xml:space="preserve"> </w:t>
      </w:r>
      <w:r w:rsidRPr="004F6C08">
        <w:rPr>
          <w:rFonts w:ascii="Arial" w:eastAsia="Arial" w:hAnsi="Arial" w:cs="Arial"/>
          <w:u w:val="single" w:color="000000"/>
          <w:lang w:val="de-DE"/>
        </w:rPr>
        <w:t xml:space="preserve"> </w:t>
      </w:r>
      <w:r w:rsidRPr="004F6C08">
        <w:rPr>
          <w:rFonts w:ascii="Arial" w:eastAsia="Arial" w:hAnsi="Arial" w:cs="Arial"/>
          <w:u w:val="single" w:color="000000"/>
          <w:lang w:val="de-DE"/>
        </w:rPr>
        <w:tab/>
      </w:r>
      <w:r w:rsidRPr="004F6C08">
        <w:rPr>
          <w:rFonts w:ascii="Arial" w:eastAsia="Arial" w:hAnsi="Arial" w:cs="Arial"/>
          <w:w w:val="29"/>
          <w:u w:val="single" w:color="000000"/>
          <w:lang w:val="de-DE"/>
        </w:rPr>
        <w:t xml:space="preserve"> </w:t>
      </w:r>
      <w:r w:rsidRPr="004F6C08">
        <w:rPr>
          <w:rFonts w:ascii="Arial" w:eastAsia="Arial" w:hAnsi="Arial" w:cs="Arial"/>
          <w:lang w:val="de-DE"/>
        </w:rPr>
        <w:t xml:space="preserve"> </w:t>
      </w:r>
      <w:r w:rsidR="004F6C08" w:rsidRPr="004F6C08">
        <w:rPr>
          <w:rFonts w:ascii="Arial" w:eastAsia="Arial" w:hAnsi="Arial" w:cs="Arial"/>
          <w:lang w:val="de-DE"/>
        </w:rPr>
        <w:br/>
      </w:r>
      <w:r w:rsidRPr="004F6C08">
        <w:rPr>
          <w:rFonts w:ascii="Arial" w:eastAsia="Arial" w:hAnsi="Arial" w:cs="Arial"/>
          <w:lang w:val="de-DE"/>
        </w:rPr>
        <w:t>A</w:t>
      </w:r>
      <w:r w:rsidRPr="004F6C08">
        <w:rPr>
          <w:rFonts w:ascii="Arial" w:eastAsia="Arial" w:hAnsi="Arial" w:cs="Arial"/>
          <w:spacing w:val="1"/>
          <w:lang w:val="de-DE"/>
        </w:rPr>
        <w:t>n</w:t>
      </w:r>
      <w:r w:rsidRPr="004F6C08">
        <w:rPr>
          <w:rFonts w:ascii="Arial" w:eastAsia="Arial" w:hAnsi="Arial" w:cs="Arial"/>
          <w:spacing w:val="-2"/>
          <w:lang w:val="de-DE"/>
        </w:rPr>
        <w:t>z</w:t>
      </w:r>
      <w:r w:rsidRPr="004F6C08">
        <w:rPr>
          <w:rFonts w:ascii="Arial" w:eastAsia="Arial" w:hAnsi="Arial" w:cs="Arial"/>
          <w:spacing w:val="1"/>
          <w:lang w:val="de-DE"/>
        </w:rPr>
        <w:t>ah</w:t>
      </w:r>
      <w:r w:rsidRPr="004F6C08">
        <w:rPr>
          <w:rFonts w:ascii="Arial" w:eastAsia="Arial" w:hAnsi="Arial" w:cs="Arial"/>
          <w:lang w:val="de-DE"/>
        </w:rPr>
        <w:t xml:space="preserve">l </w:t>
      </w:r>
      <w:r w:rsidRPr="004F6C08">
        <w:rPr>
          <w:rFonts w:ascii="Arial" w:eastAsia="Arial" w:hAnsi="Arial" w:cs="Arial"/>
          <w:spacing w:val="-1"/>
          <w:lang w:val="de-DE"/>
        </w:rPr>
        <w:t>M</w:t>
      </w:r>
      <w:r w:rsidRPr="004F6C08">
        <w:rPr>
          <w:rFonts w:ascii="Arial" w:eastAsia="Arial" w:hAnsi="Arial" w:cs="Arial"/>
          <w:lang w:val="de-DE"/>
        </w:rPr>
        <w:t>it</w:t>
      </w:r>
      <w:r w:rsidRPr="004F6C08">
        <w:rPr>
          <w:rFonts w:ascii="Arial" w:eastAsia="Arial" w:hAnsi="Arial" w:cs="Arial"/>
          <w:spacing w:val="1"/>
          <w:lang w:val="de-DE"/>
        </w:rPr>
        <w:t>a</w:t>
      </w:r>
      <w:r w:rsidRPr="004F6C08">
        <w:rPr>
          <w:rFonts w:ascii="Arial" w:eastAsia="Arial" w:hAnsi="Arial" w:cs="Arial"/>
          <w:lang w:val="de-DE"/>
        </w:rPr>
        <w:t>rb</w:t>
      </w:r>
      <w:r w:rsidRPr="004F6C08">
        <w:rPr>
          <w:rFonts w:ascii="Arial" w:eastAsia="Arial" w:hAnsi="Arial" w:cs="Arial"/>
          <w:spacing w:val="1"/>
          <w:lang w:val="de-DE"/>
        </w:rPr>
        <w:t>e</w:t>
      </w:r>
      <w:r w:rsidRPr="004F6C08">
        <w:rPr>
          <w:rFonts w:ascii="Arial" w:eastAsia="Arial" w:hAnsi="Arial" w:cs="Arial"/>
          <w:lang w:val="de-DE"/>
        </w:rPr>
        <w:t>it</w:t>
      </w:r>
      <w:r w:rsidRPr="004F6C08">
        <w:rPr>
          <w:rFonts w:ascii="Arial" w:eastAsia="Arial" w:hAnsi="Arial" w:cs="Arial"/>
          <w:spacing w:val="1"/>
          <w:lang w:val="de-DE"/>
        </w:rPr>
        <w:t>e</w:t>
      </w:r>
      <w:r w:rsidRPr="004F6C08">
        <w:rPr>
          <w:rFonts w:ascii="Arial" w:eastAsia="Arial" w:hAnsi="Arial" w:cs="Arial"/>
          <w:lang w:val="de-DE"/>
        </w:rPr>
        <w:t xml:space="preserve">r:  </w:t>
      </w:r>
      <w:r w:rsidRPr="004F6C08">
        <w:rPr>
          <w:rFonts w:ascii="Arial" w:eastAsia="Arial" w:hAnsi="Arial" w:cs="Arial"/>
          <w:u w:val="single" w:color="000000"/>
          <w:lang w:val="de-DE"/>
        </w:rPr>
        <w:t xml:space="preserve"> </w:t>
      </w:r>
      <w:r w:rsidRPr="004F6C08">
        <w:rPr>
          <w:rFonts w:ascii="Arial" w:eastAsia="Arial" w:hAnsi="Arial" w:cs="Arial"/>
          <w:u w:val="single" w:color="000000"/>
          <w:lang w:val="de-DE"/>
        </w:rPr>
        <w:tab/>
      </w:r>
      <w:r w:rsidRPr="004F6C08">
        <w:rPr>
          <w:rFonts w:ascii="Arial" w:eastAsia="Arial" w:hAnsi="Arial" w:cs="Arial"/>
          <w:lang w:val="de-DE"/>
        </w:rPr>
        <w:t xml:space="preserve"> </w:t>
      </w:r>
      <w:r w:rsidR="004F6C08" w:rsidRPr="004F6C08">
        <w:rPr>
          <w:rFonts w:ascii="Arial" w:eastAsia="Arial" w:hAnsi="Arial" w:cs="Arial"/>
          <w:lang w:val="de-DE"/>
        </w:rPr>
        <w:br/>
      </w:r>
      <w:r w:rsidRPr="004F6C08">
        <w:rPr>
          <w:rFonts w:ascii="Arial" w:eastAsia="Arial" w:hAnsi="Arial" w:cs="Arial"/>
          <w:lang w:val="de-DE"/>
        </w:rPr>
        <w:t>Bra</w:t>
      </w:r>
      <w:r w:rsidRPr="004F6C08">
        <w:rPr>
          <w:rFonts w:ascii="Arial" w:eastAsia="Arial" w:hAnsi="Arial" w:cs="Arial"/>
          <w:spacing w:val="1"/>
          <w:lang w:val="de-DE"/>
        </w:rPr>
        <w:t>n</w:t>
      </w:r>
      <w:r w:rsidRPr="004F6C08">
        <w:rPr>
          <w:rFonts w:ascii="Arial" w:eastAsia="Arial" w:hAnsi="Arial" w:cs="Arial"/>
          <w:lang w:val="de-DE"/>
        </w:rPr>
        <w:t>c</w:t>
      </w:r>
      <w:r w:rsidRPr="004F6C08">
        <w:rPr>
          <w:rFonts w:ascii="Arial" w:eastAsia="Arial" w:hAnsi="Arial" w:cs="Arial"/>
          <w:spacing w:val="-1"/>
          <w:lang w:val="de-DE"/>
        </w:rPr>
        <w:t>h</w:t>
      </w:r>
      <w:r w:rsidRPr="004F6C08">
        <w:rPr>
          <w:rFonts w:ascii="Arial" w:eastAsia="Arial" w:hAnsi="Arial" w:cs="Arial"/>
          <w:spacing w:val="1"/>
          <w:lang w:val="de-DE"/>
        </w:rPr>
        <w:t>e</w:t>
      </w:r>
      <w:r w:rsidRPr="004F6C08">
        <w:rPr>
          <w:rFonts w:ascii="Arial" w:eastAsia="Arial" w:hAnsi="Arial" w:cs="Arial"/>
          <w:lang w:val="de-DE"/>
        </w:rPr>
        <w:t>:</w:t>
      </w:r>
      <w:r w:rsidRPr="004F6C08">
        <w:rPr>
          <w:rFonts w:ascii="Arial" w:eastAsia="Arial" w:hAnsi="Arial" w:cs="Arial"/>
          <w:spacing w:val="2"/>
          <w:lang w:val="de-DE"/>
        </w:rPr>
        <w:t xml:space="preserve"> </w:t>
      </w:r>
      <w:r w:rsidRPr="004F6C08">
        <w:rPr>
          <w:rFonts w:ascii="Arial" w:eastAsia="Arial" w:hAnsi="Arial" w:cs="Arial"/>
          <w:u w:val="single" w:color="000000"/>
          <w:lang w:val="de-DE"/>
        </w:rPr>
        <w:t xml:space="preserve"> </w:t>
      </w:r>
      <w:r w:rsidRPr="004F6C08">
        <w:rPr>
          <w:rFonts w:ascii="Arial" w:eastAsia="Arial" w:hAnsi="Arial" w:cs="Arial"/>
          <w:u w:val="single" w:color="000000"/>
          <w:lang w:val="de-DE"/>
        </w:rPr>
        <w:tab/>
      </w:r>
      <w:r w:rsidRPr="004F6C08">
        <w:rPr>
          <w:rFonts w:ascii="Arial" w:eastAsia="Arial" w:hAnsi="Arial" w:cs="Arial"/>
          <w:u w:val="single" w:color="000000"/>
          <w:lang w:val="de-DE"/>
        </w:rPr>
        <w:tab/>
      </w:r>
    </w:p>
    <w:p w14:paraId="5CAC32CF" w14:textId="23A5426E" w:rsidR="004400BD" w:rsidRPr="00977556" w:rsidRDefault="004400BD" w:rsidP="004F6C08">
      <w:pPr>
        <w:tabs>
          <w:tab w:val="left" w:pos="9320"/>
        </w:tabs>
        <w:spacing w:before="2" w:after="0" w:line="271" w:lineRule="exact"/>
        <w:ind w:left="213" w:right="-20"/>
        <w:rPr>
          <w:rFonts w:ascii="Arial" w:eastAsia="Arial" w:hAnsi="Arial" w:cs="Arial"/>
          <w:sz w:val="24"/>
          <w:szCs w:val="24"/>
          <w:lang w:val="de-DE"/>
        </w:rPr>
      </w:pPr>
      <w:r w:rsidRPr="004F6C08">
        <w:rPr>
          <w:rFonts w:ascii="Arial" w:eastAsia="Arial" w:hAnsi="Arial" w:cs="Arial"/>
          <w:position w:val="-1"/>
          <w:lang w:val="de-DE"/>
        </w:rPr>
        <w:t>Ha</w:t>
      </w:r>
      <w:r w:rsidRPr="004F6C08">
        <w:rPr>
          <w:rFonts w:ascii="Arial" w:eastAsia="Arial" w:hAnsi="Arial" w:cs="Arial"/>
          <w:spacing w:val="1"/>
          <w:position w:val="-1"/>
          <w:lang w:val="de-DE"/>
        </w:rPr>
        <w:t>up</w:t>
      </w:r>
      <w:r w:rsidRPr="004F6C08">
        <w:rPr>
          <w:rFonts w:ascii="Arial" w:eastAsia="Arial" w:hAnsi="Arial" w:cs="Arial"/>
          <w:spacing w:val="-2"/>
          <w:position w:val="-1"/>
          <w:lang w:val="de-DE"/>
        </w:rPr>
        <w:t>t</w:t>
      </w:r>
      <w:r w:rsidRPr="004F6C08">
        <w:rPr>
          <w:rFonts w:ascii="Arial" w:eastAsia="Arial" w:hAnsi="Arial" w:cs="Arial"/>
          <w:spacing w:val="1"/>
          <w:position w:val="-1"/>
          <w:lang w:val="de-DE"/>
        </w:rPr>
        <w:t>p</w:t>
      </w:r>
      <w:r w:rsidRPr="004F6C08">
        <w:rPr>
          <w:rFonts w:ascii="Arial" w:eastAsia="Arial" w:hAnsi="Arial" w:cs="Arial"/>
          <w:position w:val="-1"/>
          <w:lang w:val="de-DE"/>
        </w:rPr>
        <w:t>ro</w:t>
      </w:r>
      <w:r w:rsidRPr="004F6C08">
        <w:rPr>
          <w:rFonts w:ascii="Arial" w:eastAsia="Arial" w:hAnsi="Arial" w:cs="Arial"/>
          <w:spacing w:val="1"/>
          <w:position w:val="-1"/>
          <w:lang w:val="de-DE"/>
        </w:rPr>
        <w:t>du</w:t>
      </w:r>
      <w:r w:rsidRPr="004F6C08">
        <w:rPr>
          <w:rFonts w:ascii="Arial" w:eastAsia="Arial" w:hAnsi="Arial" w:cs="Arial"/>
          <w:spacing w:val="-2"/>
          <w:position w:val="-1"/>
          <w:lang w:val="de-DE"/>
        </w:rPr>
        <w:t>k</w:t>
      </w:r>
      <w:r w:rsidRPr="004F6C08">
        <w:rPr>
          <w:rFonts w:ascii="Arial" w:eastAsia="Arial" w:hAnsi="Arial" w:cs="Arial"/>
          <w:position w:val="-1"/>
          <w:lang w:val="de-DE"/>
        </w:rPr>
        <w:t>t</w:t>
      </w:r>
      <w:r w:rsidRPr="004F6C08">
        <w:rPr>
          <w:rFonts w:ascii="Arial" w:eastAsia="Arial" w:hAnsi="Arial" w:cs="Arial"/>
          <w:spacing w:val="-1"/>
          <w:position w:val="-1"/>
          <w:lang w:val="de-DE"/>
        </w:rPr>
        <w:t>g</w:t>
      </w:r>
      <w:r w:rsidRPr="004F6C08">
        <w:rPr>
          <w:rFonts w:ascii="Arial" w:eastAsia="Arial" w:hAnsi="Arial" w:cs="Arial"/>
          <w:position w:val="-1"/>
          <w:lang w:val="de-DE"/>
        </w:rPr>
        <w:t>ru</w:t>
      </w:r>
      <w:r w:rsidRPr="004F6C08">
        <w:rPr>
          <w:rFonts w:ascii="Arial" w:eastAsia="Arial" w:hAnsi="Arial" w:cs="Arial"/>
          <w:spacing w:val="1"/>
          <w:position w:val="-1"/>
          <w:lang w:val="de-DE"/>
        </w:rPr>
        <w:t>pp</w:t>
      </w:r>
      <w:r w:rsidRPr="004F6C08">
        <w:rPr>
          <w:rFonts w:ascii="Arial" w:eastAsia="Arial" w:hAnsi="Arial" w:cs="Arial"/>
          <w:spacing w:val="-1"/>
          <w:position w:val="-1"/>
          <w:lang w:val="de-DE"/>
        </w:rPr>
        <w:t>e</w:t>
      </w:r>
      <w:r w:rsidR="00977556">
        <w:rPr>
          <w:rFonts w:ascii="Arial" w:eastAsia="Arial" w:hAnsi="Arial" w:cs="Arial"/>
          <w:spacing w:val="1"/>
          <w:position w:val="-1"/>
          <w:lang w:val="de-DE"/>
        </w:rPr>
        <w:t>n</w:t>
      </w:r>
      <w:r w:rsidR="00977556">
        <w:rPr>
          <w:rFonts w:ascii="Arial" w:eastAsia="Arial" w:hAnsi="Arial" w:cs="Arial"/>
          <w:sz w:val="24"/>
          <w:szCs w:val="24"/>
          <w:lang w:val="de-DE"/>
        </w:rPr>
        <w:t xml:space="preserve">: </w:t>
      </w:r>
      <w:r w:rsidR="00977556" w:rsidRPr="00977556">
        <w:rPr>
          <w:rFonts w:ascii="Arial" w:eastAsia="Arial" w:hAnsi="Arial" w:cs="Arial"/>
          <w:lang w:val="de-DE"/>
        </w:rPr>
        <w:t>_______________</w:t>
      </w:r>
    </w:p>
    <w:p w14:paraId="552603CB" w14:textId="1A385ACB" w:rsidR="004F6C08" w:rsidRDefault="004F6C08" w:rsidP="00977556">
      <w:pPr>
        <w:tabs>
          <w:tab w:val="left" w:pos="9320"/>
        </w:tabs>
        <w:spacing w:before="2" w:after="0" w:line="271" w:lineRule="exact"/>
        <w:ind w:left="213" w:right="-20"/>
        <w:rPr>
          <w:rFonts w:ascii="Arial" w:eastAsia="Arial" w:hAnsi="Arial" w:cs="Arial"/>
          <w:sz w:val="24"/>
          <w:szCs w:val="24"/>
          <w:lang w:val="de-DE"/>
        </w:rPr>
      </w:pPr>
    </w:p>
    <w:p w14:paraId="7EFFE766" w14:textId="77777777" w:rsidR="00977556" w:rsidRDefault="00977556" w:rsidP="00977556">
      <w:pPr>
        <w:tabs>
          <w:tab w:val="left" w:pos="9320"/>
        </w:tabs>
        <w:spacing w:before="2" w:after="0" w:line="271" w:lineRule="exact"/>
        <w:ind w:left="213" w:right="-20"/>
        <w:rPr>
          <w:rFonts w:ascii="Arial" w:eastAsia="Arial" w:hAnsi="Arial" w:cs="Arial"/>
          <w:sz w:val="24"/>
          <w:szCs w:val="24"/>
          <w:lang w:val="de-DE"/>
        </w:rPr>
      </w:pPr>
    </w:p>
    <w:p w14:paraId="2E6C5F5C" w14:textId="77777777" w:rsidR="004F6C08" w:rsidRPr="004F6C08" w:rsidRDefault="004F6C08" w:rsidP="004F6C08">
      <w:pPr>
        <w:pStyle w:val="berschrift2"/>
        <w:numPr>
          <w:ilvl w:val="1"/>
          <w:numId w:val="2"/>
        </w:numPr>
        <w:rPr>
          <w:rFonts w:eastAsia="Arial"/>
          <w:spacing w:val="-2"/>
          <w:lang w:val="de-DE"/>
        </w:rPr>
      </w:pPr>
      <w:bookmarkStart w:id="3" w:name="_Toc201823615"/>
      <w:r w:rsidRPr="004F6C08">
        <w:rPr>
          <w:rFonts w:eastAsia="Arial"/>
          <w:spacing w:val="-2"/>
          <w:lang w:val="de-DE"/>
        </w:rPr>
        <w:t>Ergebnisse Potentialanalyse</w:t>
      </w:r>
      <w:bookmarkEnd w:id="3"/>
    </w:p>
    <w:p w14:paraId="0E931362" w14:textId="77777777" w:rsidR="004F6C08" w:rsidRPr="00BC7781" w:rsidRDefault="004F6C08" w:rsidP="00C45AB8">
      <w:pPr>
        <w:pStyle w:val="Kommentartext"/>
        <w:spacing w:after="60"/>
        <w:ind w:left="142"/>
        <w:rPr>
          <w:rFonts w:ascii="Arial" w:hAnsi="Arial" w:cs="Arial"/>
          <w:i/>
          <w:lang w:val="de-DE"/>
        </w:rPr>
      </w:pPr>
      <w:r w:rsidRPr="00BC7781">
        <w:rPr>
          <w:rFonts w:ascii="Arial" w:hAnsi="Arial" w:cs="Arial"/>
          <w:i/>
          <w:lang w:val="de-DE"/>
        </w:rPr>
        <w:t>Die Darstellung der Ergebnisse soll hier auf den raschen Überblick fokussieren und das wesentliche Ergebnis de</w:t>
      </w:r>
      <w:r w:rsidR="00B03D93">
        <w:rPr>
          <w:rFonts w:ascii="Arial" w:hAnsi="Arial" w:cs="Arial"/>
          <w:i/>
          <w:lang w:val="de-DE"/>
        </w:rPr>
        <w:t>r Ausgangsberatung reflektieren. Alle Darstellungen müssen gut lesbar</w:t>
      </w:r>
      <w:r w:rsidR="00040C17">
        <w:rPr>
          <w:rFonts w:ascii="Arial" w:hAnsi="Arial" w:cs="Arial"/>
          <w:i/>
          <w:lang w:val="de-DE"/>
        </w:rPr>
        <w:t xml:space="preserve"> sein</w:t>
      </w:r>
      <w:r w:rsidR="00B03D93">
        <w:rPr>
          <w:rFonts w:ascii="Arial" w:hAnsi="Arial" w:cs="Arial"/>
          <w:i/>
          <w:lang w:val="de-DE"/>
        </w:rPr>
        <w:t>, die Erläuterungen</w:t>
      </w:r>
      <w:r w:rsidRPr="00BC7781">
        <w:rPr>
          <w:rFonts w:ascii="Arial" w:hAnsi="Arial" w:cs="Arial"/>
          <w:i/>
          <w:lang w:val="de-DE"/>
        </w:rPr>
        <w:t xml:space="preserve"> </w:t>
      </w:r>
      <w:r w:rsidR="00040C17">
        <w:rPr>
          <w:rFonts w:ascii="Arial" w:hAnsi="Arial" w:cs="Arial"/>
          <w:i/>
          <w:lang w:val="de-DE"/>
        </w:rPr>
        <w:t>nachvollziehbar</w:t>
      </w:r>
      <w:r w:rsidR="00D428B0">
        <w:rPr>
          <w:rFonts w:ascii="Arial" w:hAnsi="Arial" w:cs="Arial"/>
          <w:i/>
          <w:lang w:val="de-DE"/>
        </w:rPr>
        <w:t xml:space="preserve"> dargelegt werden.</w:t>
      </w:r>
    </w:p>
    <w:p w14:paraId="3B5B4A9A" w14:textId="474EC557" w:rsidR="004F6C08" w:rsidRPr="00BC7781" w:rsidRDefault="004F6C08" w:rsidP="00BC7781">
      <w:pPr>
        <w:pStyle w:val="Kommentartext"/>
        <w:numPr>
          <w:ilvl w:val="0"/>
          <w:numId w:val="1"/>
        </w:numPr>
        <w:spacing w:after="60"/>
        <w:rPr>
          <w:rFonts w:ascii="Arial" w:hAnsi="Arial" w:cs="Arial"/>
          <w:i/>
          <w:lang w:val="de-DE"/>
        </w:rPr>
      </w:pPr>
      <w:r w:rsidRPr="00BC7781">
        <w:rPr>
          <w:rFonts w:ascii="Arial" w:hAnsi="Arial" w:cs="Arial"/>
          <w:i/>
          <w:lang w:val="de-DE"/>
        </w:rPr>
        <w:t xml:space="preserve">Darstellung der Stoffströme im Unternehmen, z.B. durch ein </w:t>
      </w:r>
      <w:proofErr w:type="spellStart"/>
      <w:r w:rsidRPr="00BC7781">
        <w:rPr>
          <w:rFonts w:ascii="Arial" w:hAnsi="Arial" w:cs="Arial"/>
          <w:i/>
          <w:lang w:val="de-DE"/>
        </w:rPr>
        <w:t>Sankey</w:t>
      </w:r>
      <w:proofErr w:type="spellEnd"/>
      <w:r w:rsidRPr="00BC7781">
        <w:rPr>
          <w:rFonts w:ascii="Arial" w:hAnsi="Arial" w:cs="Arial"/>
          <w:i/>
          <w:lang w:val="de-DE"/>
        </w:rPr>
        <w:t xml:space="preserve"> Diagramm</w:t>
      </w:r>
      <w:r w:rsidR="00646F4F">
        <w:rPr>
          <w:rFonts w:ascii="Arial" w:hAnsi="Arial" w:cs="Arial"/>
          <w:i/>
          <w:lang w:val="de-DE"/>
        </w:rPr>
        <w:t xml:space="preserve"> / Stoffstromanalyse</w:t>
      </w:r>
      <w:r w:rsidRPr="00BC7781">
        <w:rPr>
          <w:rFonts w:ascii="Arial" w:hAnsi="Arial" w:cs="Arial"/>
          <w:i/>
          <w:lang w:val="de-DE"/>
        </w:rPr>
        <w:t xml:space="preserve"> </w:t>
      </w:r>
      <w:r w:rsidR="00850EA2">
        <w:rPr>
          <w:rFonts w:ascii="Arial" w:hAnsi="Arial" w:cs="Arial"/>
          <w:i/>
          <w:lang w:val="de-DE"/>
        </w:rPr>
        <w:t>und</w:t>
      </w:r>
    </w:p>
    <w:p w14:paraId="3849D208" w14:textId="0CBC603D" w:rsidR="004F6C08" w:rsidRDefault="004F6C08" w:rsidP="00BC7781">
      <w:pPr>
        <w:pStyle w:val="Kommentartext"/>
        <w:numPr>
          <w:ilvl w:val="0"/>
          <w:numId w:val="1"/>
        </w:numPr>
        <w:spacing w:after="60"/>
        <w:rPr>
          <w:rFonts w:ascii="Arial" w:hAnsi="Arial" w:cs="Arial"/>
          <w:i/>
          <w:lang w:val="de-DE"/>
        </w:rPr>
      </w:pPr>
      <w:r w:rsidRPr="00BC7781">
        <w:rPr>
          <w:rFonts w:ascii="Arial" w:hAnsi="Arial" w:cs="Arial"/>
          <w:i/>
          <w:lang w:val="de-DE"/>
        </w:rPr>
        <w:t xml:space="preserve">Darstellung aller </w:t>
      </w:r>
      <w:r w:rsidR="004A5890">
        <w:rPr>
          <w:rFonts w:ascii="Arial" w:hAnsi="Arial" w:cs="Arial"/>
          <w:i/>
          <w:lang w:val="de-DE"/>
        </w:rPr>
        <w:t xml:space="preserve">wesentlichen </w:t>
      </w:r>
      <w:r w:rsidRPr="00BC7781">
        <w:rPr>
          <w:rFonts w:ascii="Arial" w:hAnsi="Arial" w:cs="Arial"/>
          <w:i/>
          <w:lang w:val="de-DE"/>
        </w:rPr>
        <w:t>Ressourcen (Material und Energie) in einer Tabelle</w:t>
      </w:r>
    </w:p>
    <w:p w14:paraId="02A1D66D" w14:textId="77777777" w:rsidR="004A5890" w:rsidRDefault="004A5890" w:rsidP="004A5890">
      <w:pPr>
        <w:pStyle w:val="Kommentartext"/>
        <w:spacing w:after="60"/>
        <w:rPr>
          <w:rFonts w:ascii="Arial" w:hAnsi="Arial" w:cs="Arial"/>
          <w:i/>
          <w:lang w:val="de-DE"/>
        </w:rPr>
      </w:pPr>
    </w:p>
    <w:p w14:paraId="63CF1B0E" w14:textId="75469572" w:rsidR="004A5890" w:rsidRDefault="004A5890" w:rsidP="00CB65D7">
      <w:pPr>
        <w:pStyle w:val="Kommentartext"/>
        <w:shd w:val="clear" w:color="auto" w:fill="BFBFBF" w:themeFill="background1" w:themeFillShade="BF"/>
        <w:spacing w:after="0"/>
        <w:rPr>
          <w:rFonts w:ascii="Arial" w:hAnsi="Arial" w:cs="Arial"/>
          <w:lang w:val="de-DE"/>
        </w:rPr>
      </w:pPr>
      <w:r w:rsidRPr="006F0142">
        <w:rPr>
          <w:rFonts w:ascii="Arial" w:hAnsi="Arial" w:cs="Arial"/>
          <w:lang w:val="de-DE"/>
        </w:rPr>
        <w:t xml:space="preserve">Abbildung Stoffstromanalyse / </w:t>
      </w:r>
      <w:proofErr w:type="spellStart"/>
      <w:r w:rsidRPr="006F0142">
        <w:rPr>
          <w:rFonts w:ascii="Arial" w:hAnsi="Arial" w:cs="Arial"/>
          <w:lang w:val="de-DE"/>
        </w:rPr>
        <w:t>Sankey</w:t>
      </w:r>
      <w:proofErr w:type="spellEnd"/>
      <w:r w:rsidRPr="006F0142">
        <w:rPr>
          <w:rFonts w:ascii="Arial" w:hAnsi="Arial" w:cs="Arial"/>
          <w:lang w:val="de-DE"/>
        </w:rPr>
        <w:t xml:space="preserve"> Diagramm</w:t>
      </w:r>
    </w:p>
    <w:p w14:paraId="2FE01F51" w14:textId="77777777" w:rsidR="00CB65D7" w:rsidRPr="006F0142" w:rsidRDefault="00CB65D7" w:rsidP="00CB65D7">
      <w:pPr>
        <w:pStyle w:val="Kommentartext"/>
        <w:shd w:val="clear" w:color="auto" w:fill="BFBFBF" w:themeFill="background1" w:themeFillShade="BF"/>
        <w:spacing w:after="0"/>
        <w:rPr>
          <w:rFonts w:ascii="Arial" w:hAnsi="Arial" w:cs="Arial"/>
          <w:lang w:val="de-DE"/>
        </w:rPr>
      </w:pPr>
    </w:p>
    <w:p w14:paraId="38721045" w14:textId="3F18D6B0" w:rsidR="004A5890" w:rsidRDefault="004A5890" w:rsidP="00CB65D7">
      <w:pPr>
        <w:pStyle w:val="Kommentartext"/>
        <w:spacing w:after="0" w:line="276" w:lineRule="auto"/>
        <w:rPr>
          <w:rFonts w:ascii="Arial" w:hAnsi="Arial" w:cs="Arial"/>
          <w:i/>
          <w:lang w:val="de-DE"/>
        </w:rPr>
      </w:pPr>
    </w:p>
    <w:p w14:paraId="71282510" w14:textId="7D1AC5F9" w:rsidR="004A5890" w:rsidRDefault="004A5890" w:rsidP="00CB65D7">
      <w:pPr>
        <w:pStyle w:val="Kommentartext"/>
        <w:shd w:val="clear" w:color="auto" w:fill="BFBFBF" w:themeFill="background1" w:themeFillShade="BF"/>
        <w:spacing w:after="0" w:line="276" w:lineRule="auto"/>
        <w:rPr>
          <w:rFonts w:ascii="Arial" w:hAnsi="Arial" w:cs="Arial"/>
          <w:lang w:val="de-DE"/>
        </w:rPr>
      </w:pPr>
      <w:r>
        <w:rPr>
          <w:rFonts w:ascii="Arial" w:hAnsi="Arial" w:cs="Arial"/>
          <w:lang w:val="de-DE"/>
        </w:rPr>
        <w:t>TEXTAUSZUG mit wesentlichen Erläuterungen</w:t>
      </w:r>
    </w:p>
    <w:p w14:paraId="0729E509" w14:textId="77777777" w:rsidR="00CB65D7" w:rsidRPr="006F0142" w:rsidRDefault="00CB65D7" w:rsidP="00CB65D7">
      <w:pPr>
        <w:pStyle w:val="Kommentartext"/>
        <w:shd w:val="clear" w:color="auto" w:fill="BFBFBF" w:themeFill="background1" w:themeFillShade="BF"/>
        <w:spacing w:after="0"/>
        <w:rPr>
          <w:rFonts w:ascii="Arial" w:hAnsi="Arial" w:cs="Arial"/>
          <w:lang w:val="de-DE"/>
        </w:rPr>
      </w:pPr>
    </w:p>
    <w:p w14:paraId="2F262BB1" w14:textId="77777777" w:rsidR="004A5890" w:rsidRDefault="004A5890" w:rsidP="004A5890">
      <w:pPr>
        <w:pStyle w:val="Kommentartext"/>
        <w:spacing w:after="60"/>
        <w:rPr>
          <w:rFonts w:ascii="Arial" w:hAnsi="Arial" w:cs="Arial"/>
          <w:i/>
          <w:lang w:val="de-DE"/>
        </w:rPr>
      </w:pPr>
    </w:p>
    <w:tbl>
      <w:tblPr>
        <w:tblStyle w:val="Gitternetztabelle4Akzent3"/>
        <w:tblW w:w="9067" w:type="dxa"/>
        <w:tblLook w:val="04A0" w:firstRow="1" w:lastRow="0" w:firstColumn="1" w:lastColumn="0" w:noHBand="0" w:noVBand="1"/>
      </w:tblPr>
      <w:tblGrid>
        <w:gridCol w:w="3065"/>
        <w:gridCol w:w="2815"/>
        <w:gridCol w:w="3187"/>
      </w:tblGrid>
      <w:tr w:rsidR="004A5890" w:rsidRPr="00A77AD5" w14:paraId="4BACC017" w14:textId="77777777" w:rsidTr="00C45AB8">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9067" w:type="dxa"/>
            <w:gridSpan w:val="3"/>
          </w:tcPr>
          <w:p w14:paraId="588D9C29" w14:textId="77777777" w:rsidR="004A5890" w:rsidRPr="00A77AD5" w:rsidRDefault="004A5890" w:rsidP="00C45AB8">
            <w:pPr>
              <w:spacing w:line="200" w:lineRule="exact"/>
              <w:jc w:val="center"/>
              <w:rPr>
                <w:rFonts w:ascii="Arial" w:hAnsi="Arial" w:cs="Arial"/>
                <w:b w:val="0"/>
                <w:color w:val="auto"/>
                <w:sz w:val="20"/>
                <w:szCs w:val="20"/>
                <w:lang w:val="de-DE"/>
              </w:rPr>
            </w:pPr>
            <w:r w:rsidRPr="00A77AD5">
              <w:rPr>
                <w:rFonts w:ascii="Arial" w:hAnsi="Arial" w:cs="Arial"/>
                <w:b w:val="0"/>
                <w:color w:val="auto"/>
                <w:sz w:val="20"/>
                <w:szCs w:val="20"/>
                <w:lang w:val="de-DE"/>
              </w:rPr>
              <w:t>Relevante Ressourcen</w:t>
            </w:r>
            <w:r>
              <w:rPr>
                <w:rFonts w:ascii="Arial" w:hAnsi="Arial" w:cs="Arial"/>
                <w:b w:val="0"/>
                <w:color w:val="auto"/>
                <w:sz w:val="20"/>
                <w:szCs w:val="20"/>
                <w:lang w:val="de-DE"/>
              </w:rPr>
              <w:t>verbräuche</w:t>
            </w:r>
            <w:r w:rsidRPr="00A77AD5">
              <w:rPr>
                <w:rFonts w:ascii="Arial" w:hAnsi="Arial" w:cs="Arial"/>
                <w:b w:val="0"/>
                <w:color w:val="auto"/>
                <w:sz w:val="20"/>
                <w:szCs w:val="20"/>
                <w:lang w:val="de-DE"/>
              </w:rPr>
              <w:t xml:space="preserve"> im Produktionsprozess</w:t>
            </w:r>
          </w:p>
        </w:tc>
      </w:tr>
      <w:tr w:rsidR="004A5890" w:rsidRPr="00A77AD5" w14:paraId="0C114899" w14:textId="77777777" w:rsidTr="00C45AB8">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3065" w:type="dxa"/>
          </w:tcPr>
          <w:p w14:paraId="3D52121D" w14:textId="77777777" w:rsidR="004A5890" w:rsidRPr="00A77AD5" w:rsidRDefault="004A5890" w:rsidP="00C45AB8">
            <w:pPr>
              <w:spacing w:line="200" w:lineRule="exact"/>
              <w:rPr>
                <w:rFonts w:ascii="Arial" w:hAnsi="Arial" w:cs="Arial"/>
                <w:b w:val="0"/>
                <w:sz w:val="20"/>
                <w:szCs w:val="20"/>
                <w:lang w:val="de-DE"/>
              </w:rPr>
            </w:pPr>
            <w:r w:rsidRPr="00A77AD5">
              <w:rPr>
                <w:rFonts w:ascii="Arial" w:hAnsi="Arial" w:cs="Arial"/>
                <w:b w:val="0"/>
                <w:sz w:val="20"/>
                <w:szCs w:val="20"/>
                <w:lang w:val="de-DE"/>
              </w:rPr>
              <w:t>Produktionsbereich</w:t>
            </w:r>
          </w:p>
        </w:tc>
        <w:tc>
          <w:tcPr>
            <w:tcW w:w="2815" w:type="dxa"/>
          </w:tcPr>
          <w:p w14:paraId="108DC19F" w14:textId="168F106F" w:rsidR="004A5890" w:rsidRPr="00A77AD5" w:rsidRDefault="004A5890" w:rsidP="004A5890">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r w:rsidRPr="00A77AD5">
              <w:rPr>
                <w:rFonts w:ascii="Arial" w:hAnsi="Arial" w:cs="Arial"/>
                <w:sz w:val="20"/>
                <w:szCs w:val="20"/>
                <w:lang w:val="de-DE"/>
              </w:rPr>
              <w:t>Material</w:t>
            </w:r>
            <w:r>
              <w:rPr>
                <w:rFonts w:ascii="Arial" w:hAnsi="Arial" w:cs="Arial"/>
                <w:sz w:val="20"/>
                <w:szCs w:val="20"/>
                <w:lang w:val="de-DE"/>
              </w:rPr>
              <w:t xml:space="preserve"> [kg, L, kWh…)</w:t>
            </w:r>
          </w:p>
        </w:tc>
        <w:tc>
          <w:tcPr>
            <w:tcW w:w="3187" w:type="dxa"/>
          </w:tcPr>
          <w:p w14:paraId="2949B77F" w14:textId="49EC08D3" w:rsidR="004A5890" w:rsidRPr="00A77AD5" w:rsidRDefault="004A5890" w:rsidP="004A5890">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r w:rsidRPr="00A77AD5">
              <w:rPr>
                <w:rFonts w:ascii="Arial" w:hAnsi="Arial" w:cs="Arial"/>
                <w:sz w:val="20"/>
                <w:szCs w:val="20"/>
                <w:lang w:val="de-DE"/>
              </w:rPr>
              <w:t>Ressource</w:t>
            </w:r>
            <w:r>
              <w:rPr>
                <w:rFonts w:ascii="Arial" w:hAnsi="Arial" w:cs="Arial"/>
                <w:sz w:val="20"/>
                <w:szCs w:val="20"/>
                <w:lang w:val="de-DE"/>
              </w:rPr>
              <w:t xml:space="preserve"> (kg, L, kWh)</w:t>
            </w:r>
          </w:p>
        </w:tc>
      </w:tr>
      <w:tr w:rsidR="004A5890" w:rsidRPr="00A77AD5" w14:paraId="7844F86E" w14:textId="77777777" w:rsidTr="00C45AB8">
        <w:trPr>
          <w:trHeight w:val="411"/>
        </w:trPr>
        <w:tc>
          <w:tcPr>
            <w:cnfStyle w:val="001000000000" w:firstRow="0" w:lastRow="0" w:firstColumn="1" w:lastColumn="0" w:oddVBand="0" w:evenVBand="0" w:oddHBand="0" w:evenHBand="0" w:firstRowFirstColumn="0" w:firstRowLastColumn="0" w:lastRowFirstColumn="0" w:lastRowLastColumn="0"/>
            <w:tcW w:w="3065" w:type="dxa"/>
          </w:tcPr>
          <w:p w14:paraId="0E1AD7AC" w14:textId="77777777" w:rsidR="004A5890" w:rsidRPr="00A77AD5" w:rsidRDefault="004A5890" w:rsidP="00C45AB8">
            <w:pPr>
              <w:spacing w:line="200" w:lineRule="exact"/>
              <w:rPr>
                <w:rFonts w:ascii="Arial" w:hAnsi="Arial" w:cs="Arial"/>
                <w:b w:val="0"/>
                <w:sz w:val="20"/>
                <w:szCs w:val="20"/>
                <w:lang w:val="de-DE"/>
              </w:rPr>
            </w:pPr>
          </w:p>
        </w:tc>
        <w:tc>
          <w:tcPr>
            <w:tcW w:w="2815" w:type="dxa"/>
          </w:tcPr>
          <w:p w14:paraId="36D09CE7" w14:textId="77777777" w:rsidR="004A5890" w:rsidRPr="00A77AD5" w:rsidRDefault="004A5890" w:rsidP="00C45AB8">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c>
          <w:tcPr>
            <w:tcW w:w="3187" w:type="dxa"/>
          </w:tcPr>
          <w:p w14:paraId="7C202554" w14:textId="77777777" w:rsidR="004A5890" w:rsidRPr="00A77AD5" w:rsidRDefault="004A5890" w:rsidP="00C45AB8">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r>
      <w:tr w:rsidR="004A5890" w:rsidRPr="00A77AD5" w14:paraId="5331BEBC" w14:textId="77777777" w:rsidTr="00C45AB8">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3065" w:type="dxa"/>
          </w:tcPr>
          <w:p w14:paraId="08FB89FA" w14:textId="77777777" w:rsidR="004A5890" w:rsidRPr="00A77AD5" w:rsidRDefault="004A5890" w:rsidP="00C45AB8">
            <w:pPr>
              <w:spacing w:line="200" w:lineRule="exact"/>
              <w:rPr>
                <w:rFonts w:ascii="Arial" w:hAnsi="Arial" w:cs="Arial"/>
                <w:b w:val="0"/>
                <w:sz w:val="20"/>
                <w:szCs w:val="20"/>
                <w:lang w:val="de-DE"/>
              </w:rPr>
            </w:pPr>
          </w:p>
        </w:tc>
        <w:tc>
          <w:tcPr>
            <w:tcW w:w="2815" w:type="dxa"/>
          </w:tcPr>
          <w:p w14:paraId="34E8F298" w14:textId="77777777" w:rsidR="004A5890" w:rsidRPr="00A77AD5" w:rsidRDefault="004A5890" w:rsidP="00C45AB8">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c>
          <w:tcPr>
            <w:tcW w:w="3187" w:type="dxa"/>
          </w:tcPr>
          <w:p w14:paraId="67AF8297" w14:textId="77777777" w:rsidR="004A5890" w:rsidRPr="00A77AD5" w:rsidRDefault="004A5890" w:rsidP="00C45AB8">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r>
      <w:tr w:rsidR="004A5890" w:rsidRPr="00A77AD5" w14:paraId="230D2D77" w14:textId="77777777" w:rsidTr="00C45AB8">
        <w:trPr>
          <w:trHeight w:val="427"/>
        </w:trPr>
        <w:tc>
          <w:tcPr>
            <w:cnfStyle w:val="001000000000" w:firstRow="0" w:lastRow="0" w:firstColumn="1" w:lastColumn="0" w:oddVBand="0" w:evenVBand="0" w:oddHBand="0" w:evenHBand="0" w:firstRowFirstColumn="0" w:firstRowLastColumn="0" w:lastRowFirstColumn="0" w:lastRowLastColumn="0"/>
            <w:tcW w:w="3065" w:type="dxa"/>
          </w:tcPr>
          <w:p w14:paraId="366F1102" w14:textId="77777777" w:rsidR="004A5890" w:rsidRPr="00A77AD5" w:rsidRDefault="004A5890" w:rsidP="00C45AB8">
            <w:pPr>
              <w:spacing w:line="200" w:lineRule="exact"/>
              <w:rPr>
                <w:rFonts w:ascii="Arial" w:hAnsi="Arial" w:cs="Arial"/>
                <w:b w:val="0"/>
                <w:sz w:val="20"/>
                <w:szCs w:val="20"/>
                <w:lang w:val="de-DE"/>
              </w:rPr>
            </w:pPr>
          </w:p>
        </w:tc>
        <w:tc>
          <w:tcPr>
            <w:tcW w:w="2815" w:type="dxa"/>
          </w:tcPr>
          <w:p w14:paraId="5DEC43FB" w14:textId="77777777" w:rsidR="004A5890" w:rsidRPr="00A77AD5" w:rsidRDefault="004A5890" w:rsidP="00C45AB8">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c>
          <w:tcPr>
            <w:tcW w:w="3187" w:type="dxa"/>
          </w:tcPr>
          <w:p w14:paraId="4BF8CE3F" w14:textId="77777777" w:rsidR="004A5890" w:rsidRPr="00A77AD5" w:rsidRDefault="004A5890" w:rsidP="00C45AB8">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r>
      <w:tr w:rsidR="004A5890" w:rsidRPr="00A77AD5" w14:paraId="5145E147" w14:textId="77777777" w:rsidTr="00C45AB8">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3065" w:type="dxa"/>
          </w:tcPr>
          <w:p w14:paraId="4B95FB42" w14:textId="77777777" w:rsidR="004A5890" w:rsidRPr="00A77AD5" w:rsidRDefault="004A5890" w:rsidP="00C45AB8">
            <w:pPr>
              <w:spacing w:line="200" w:lineRule="exact"/>
              <w:rPr>
                <w:rFonts w:ascii="Arial" w:hAnsi="Arial" w:cs="Arial"/>
                <w:b w:val="0"/>
                <w:sz w:val="20"/>
                <w:szCs w:val="20"/>
                <w:lang w:val="de-DE"/>
              </w:rPr>
            </w:pPr>
          </w:p>
        </w:tc>
        <w:tc>
          <w:tcPr>
            <w:tcW w:w="2815" w:type="dxa"/>
          </w:tcPr>
          <w:p w14:paraId="53D4E253" w14:textId="77777777" w:rsidR="004A5890" w:rsidRPr="00A77AD5" w:rsidRDefault="004A5890" w:rsidP="00C45AB8">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c>
          <w:tcPr>
            <w:tcW w:w="3187" w:type="dxa"/>
          </w:tcPr>
          <w:p w14:paraId="28FB71B4" w14:textId="77777777" w:rsidR="004A5890" w:rsidRPr="00A77AD5" w:rsidRDefault="004A5890" w:rsidP="00C45AB8">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r>
    </w:tbl>
    <w:p w14:paraId="06E85ECF" w14:textId="7B3FB7CB" w:rsidR="0012071E" w:rsidRDefault="0012071E" w:rsidP="0012071E">
      <w:pPr>
        <w:pStyle w:val="Kommentartext"/>
        <w:spacing w:after="60"/>
        <w:ind w:left="720"/>
        <w:rPr>
          <w:rFonts w:ascii="Arial" w:hAnsi="Arial" w:cs="Arial"/>
          <w:i/>
          <w:lang w:val="de-DE"/>
        </w:rPr>
      </w:pPr>
    </w:p>
    <w:p w14:paraId="0826234D" w14:textId="77777777" w:rsidR="004A5890" w:rsidRPr="00BC7781" w:rsidRDefault="004A5890" w:rsidP="0012071E">
      <w:pPr>
        <w:pStyle w:val="Kommentartext"/>
        <w:spacing w:after="60"/>
        <w:ind w:left="720"/>
        <w:rPr>
          <w:rFonts w:ascii="Arial" w:hAnsi="Arial" w:cs="Arial"/>
          <w:i/>
          <w:lang w:val="de-DE"/>
        </w:rPr>
      </w:pPr>
    </w:p>
    <w:p w14:paraId="1B89D59C" w14:textId="3BA916BE" w:rsidR="00646F4F" w:rsidRPr="0012071E" w:rsidRDefault="004F6C08" w:rsidP="0012071E">
      <w:pPr>
        <w:pStyle w:val="Kommentartext"/>
        <w:numPr>
          <w:ilvl w:val="0"/>
          <w:numId w:val="1"/>
        </w:numPr>
        <w:spacing w:after="60"/>
        <w:rPr>
          <w:rFonts w:ascii="Arial" w:hAnsi="Arial" w:cs="Arial"/>
          <w:lang w:val="de-DE"/>
        </w:rPr>
      </w:pPr>
      <w:r w:rsidRPr="0012071E">
        <w:rPr>
          <w:rFonts w:ascii="Arial" w:hAnsi="Arial" w:cs="Arial"/>
          <w:i/>
          <w:lang w:val="de-DE"/>
        </w:rPr>
        <w:t xml:space="preserve">Tabelle mit Maßnahmen </w:t>
      </w:r>
      <w:r w:rsidR="00A77AD5">
        <w:rPr>
          <w:rFonts w:ascii="Arial" w:hAnsi="Arial" w:cs="Arial"/>
          <w:i/>
          <w:lang w:val="de-DE"/>
        </w:rPr>
        <w:t>der</w:t>
      </w:r>
      <w:r w:rsidRPr="0012071E">
        <w:rPr>
          <w:rFonts w:ascii="Arial" w:hAnsi="Arial" w:cs="Arial"/>
          <w:i/>
          <w:lang w:val="de-DE"/>
        </w:rPr>
        <w:t xml:space="preserve"> </w:t>
      </w:r>
      <w:r w:rsidRPr="0012071E">
        <w:rPr>
          <w:rFonts w:ascii="Arial" w:hAnsi="Arial" w:cs="Arial"/>
          <w:i/>
          <w:u w:val="single"/>
          <w:lang w:val="de-DE"/>
        </w:rPr>
        <w:t xml:space="preserve">relevanten </w:t>
      </w:r>
      <w:r w:rsidRPr="0012071E">
        <w:rPr>
          <w:rFonts w:ascii="Arial" w:hAnsi="Arial" w:cs="Arial"/>
          <w:i/>
          <w:lang w:val="de-DE"/>
        </w:rPr>
        <w:t>Ressourcen mit ihren Einsparpotenzialen und Amortisationszeiten</w:t>
      </w:r>
      <w:r w:rsidR="0012071E">
        <w:rPr>
          <w:rFonts w:ascii="Arial" w:hAnsi="Arial" w:cs="Arial"/>
          <w:i/>
          <w:lang w:val="de-DE"/>
        </w:rPr>
        <w:t xml:space="preserve">: </w:t>
      </w:r>
    </w:p>
    <w:tbl>
      <w:tblPr>
        <w:tblStyle w:val="Gitternetztabelle4Akzent3"/>
        <w:tblW w:w="0" w:type="auto"/>
        <w:tblLook w:val="04A0" w:firstRow="1" w:lastRow="0" w:firstColumn="1" w:lastColumn="0" w:noHBand="0" w:noVBand="1"/>
      </w:tblPr>
      <w:tblGrid>
        <w:gridCol w:w="1688"/>
        <w:gridCol w:w="1572"/>
        <w:gridCol w:w="1228"/>
        <w:gridCol w:w="1791"/>
        <w:gridCol w:w="1767"/>
      </w:tblGrid>
      <w:tr w:rsidR="000D25AD" w:rsidRPr="0012071E" w14:paraId="40488473" w14:textId="77777777" w:rsidTr="008E33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23450EF0" w14:textId="77777777" w:rsidR="000D25AD" w:rsidRPr="0012071E" w:rsidRDefault="000D25AD" w:rsidP="00A77AD5">
            <w:pPr>
              <w:pStyle w:val="Kommentartext"/>
              <w:rPr>
                <w:rFonts w:ascii="Arial" w:hAnsi="Arial" w:cs="Arial"/>
                <w:b w:val="0"/>
                <w:color w:val="auto"/>
                <w:lang w:val="de-DE"/>
              </w:rPr>
            </w:pPr>
            <w:r w:rsidRPr="0012071E">
              <w:rPr>
                <w:rFonts w:ascii="Arial" w:hAnsi="Arial" w:cs="Arial"/>
                <w:b w:val="0"/>
                <w:color w:val="auto"/>
                <w:lang w:val="de-DE"/>
              </w:rPr>
              <w:t>Maßnahme</w:t>
            </w:r>
          </w:p>
        </w:tc>
        <w:tc>
          <w:tcPr>
            <w:tcW w:w="1572" w:type="dxa"/>
          </w:tcPr>
          <w:p w14:paraId="2B5AD472" w14:textId="4AA29718" w:rsidR="000D25AD" w:rsidRPr="0012071E" w:rsidRDefault="000D25AD" w:rsidP="00A77AD5">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381A05">
              <w:rPr>
                <w:rFonts w:ascii="Arial" w:hAnsi="Arial" w:cs="Arial"/>
                <w:b w:val="0"/>
                <w:color w:val="auto"/>
                <w:lang w:val="de-DE"/>
              </w:rPr>
              <w:t>Jährliche Einsparung an Material</w:t>
            </w:r>
          </w:p>
        </w:tc>
        <w:tc>
          <w:tcPr>
            <w:tcW w:w="1228" w:type="dxa"/>
          </w:tcPr>
          <w:p w14:paraId="7C14DEBB" w14:textId="5A8B41DE" w:rsidR="000D25AD" w:rsidRPr="0012071E" w:rsidRDefault="000D25AD" w:rsidP="00A77AD5">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lang w:val="de-DE"/>
              </w:rPr>
            </w:pPr>
            <w:r w:rsidRPr="00381A05">
              <w:rPr>
                <w:rFonts w:ascii="Arial" w:hAnsi="Arial" w:cs="Arial"/>
                <w:b w:val="0"/>
                <w:color w:val="auto"/>
                <w:lang w:val="de-DE"/>
              </w:rPr>
              <w:t>Jährliche Einsparung an Energie</w:t>
            </w:r>
          </w:p>
        </w:tc>
        <w:tc>
          <w:tcPr>
            <w:tcW w:w="1791" w:type="dxa"/>
          </w:tcPr>
          <w:p w14:paraId="5694E949" w14:textId="3B3F7E35" w:rsidR="000D25AD" w:rsidRPr="0012071E" w:rsidRDefault="000D25AD" w:rsidP="00A77AD5">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381A05">
              <w:rPr>
                <w:rFonts w:ascii="Arial" w:hAnsi="Arial" w:cs="Arial"/>
                <w:b w:val="0"/>
                <w:color w:val="auto"/>
                <w:lang w:val="de-DE"/>
              </w:rPr>
              <w:t>Jährliche Einsparung von CO</w:t>
            </w:r>
            <w:r w:rsidRPr="00381A05">
              <w:rPr>
                <w:rFonts w:ascii="Arial" w:hAnsi="Arial" w:cs="Arial"/>
                <w:b w:val="0"/>
                <w:color w:val="auto"/>
                <w:vertAlign w:val="subscript"/>
                <w:lang w:val="de-DE"/>
              </w:rPr>
              <w:t>2</w:t>
            </w:r>
            <w:r w:rsidRPr="00381A05">
              <w:rPr>
                <w:rFonts w:ascii="Arial" w:hAnsi="Arial" w:cs="Arial"/>
                <w:b w:val="0"/>
                <w:color w:val="auto"/>
                <w:lang w:val="de-DE"/>
              </w:rPr>
              <w:t xml:space="preserve"> –Äquivalenten (t)</w:t>
            </w:r>
          </w:p>
        </w:tc>
        <w:tc>
          <w:tcPr>
            <w:tcW w:w="1767" w:type="dxa"/>
          </w:tcPr>
          <w:p w14:paraId="29C6877D" w14:textId="77777777" w:rsidR="000D25AD" w:rsidRPr="0012071E" w:rsidRDefault="000D25AD" w:rsidP="00A77AD5">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12071E">
              <w:rPr>
                <w:rFonts w:ascii="Arial" w:hAnsi="Arial" w:cs="Arial"/>
                <w:b w:val="0"/>
                <w:color w:val="auto"/>
                <w:lang w:val="de-DE"/>
              </w:rPr>
              <w:t>Amortisationszeit</w:t>
            </w:r>
          </w:p>
        </w:tc>
      </w:tr>
      <w:tr w:rsidR="000D25AD" w:rsidRPr="0012071E" w14:paraId="45929F15" w14:textId="77777777" w:rsidTr="008E33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6CDE29AF" w14:textId="77777777" w:rsidR="000D25AD" w:rsidRPr="0012071E" w:rsidRDefault="000D25AD" w:rsidP="004F6C08">
            <w:pPr>
              <w:pStyle w:val="Kommentartext"/>
              <w:rPr>
                <w:rFonts w:ascii="Arial" w:hAnsi="Arial" w:cs="Arial"/>
                <w:lang w:val="de-DE"/>
              </w:rPr>
            </w:pPr>
          </w:p>
        </w:tc>
        <w:tc>
          <w:tcPr>
            <w:tcW w:w="1572" w:type="dxa"/>
          </w:tcPr>
          <w:p w14:paraId="21F221A0" w14:textId="77777777"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28" w:type="dxa"/>
          </w:tcPr>
          <w:p w14:paraId="06310BF3" w14:textId="77777777"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91" w:type="dxa"/>
          </w:tcPr>
          <w:p w14:paraId="6100C520" w14:textId="47B1AC6F"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67" w:type="dxa"/>
          </w:tcPr>
          <w:p w14:paraId="759739D5" w14:textId="77777777"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0D25AD" w:rsidRPr="0012071E" w14:paraId="6DCE069C" w14:textId="77777777" w:rsidTr="008E33B6">
        <w:tc>
          <w:tcPr>
            <w:cnfStyle w:val="001000000000" w:firstRow="0" w:lastRow="0" w:firstColumn="1" w:lastColumn="0" w:oddVBand="0" w:evenVBand="0" w:oddHBand="0" w:evenHBand="0" w:firstRowFirstColumn="0" w:firstRowLastColumn="0" w:lastRowFirstColumn="0" w:lastRowLastColumn="0"/>
            <w:tcW w:w="1688" w:type="dxa"/>
          </w:tcPr>
          <w:p w14:paraId="51303CEB" w14:textId="77777777" w:rsidR="000D25AD" w:rsidRPr="0012071E" w:rsidRDefault="000D25AD" w:rsidP="004F6C08">
            <w:pPr>
              <w:pStyle w:val="Kommentartext"/>
              <w:rPr>
                <w:rFonts w:ascii="Arial" w:hAnsi="Arial" w:cs="Arial"/>
                <w:lang w:val="de-DE"/>
              </w:rPr>
            </w:pPr>
          </w:p>
        </w:tc>
        <w:tc>
          <w:tcPr>
            <w:tcW w:w="1572" w:type="dxa"/>
          </w:tcPr>
          <w:p w14:paraId="429DEC59" w14:textId="77777777"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228" w:type="dxa"/>
          </w:tcPr>
          <w:p w14:paraId="0B719AFD" w14:textId="77777777"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91" w:type="dxa"/>
          </w:tcPr>
          <w:p w14:paraId="3F80D82A" w14:textId="22A412CA"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67" w:type="dxa"/>
          </w:tcPr>
          <w:p w14:paraId="4CF1A830" w14:textId="77777777"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0D25AD" w:rsidRPr="0012071E" w14:paraId="326D9799" w14:textId="77777777" w:rsidTr="008E33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295A332D" w14:textId="77777777" w:rsidR="000D25AD" w:rsidRPr="0012071E" w:rsidRDefault="000D25AD" w:rsidP="004F6C08">
            <w:pPr>
              <w:pStyle w:val="Kommentartext"/>
              <w:rPr>
                <w:rFonts w:ascii="Arial" w:hAnsi="Arial" w:cs="Arial"/>
                <w:lang w:val="de-DE"/>
              </w:rPr>
            </w:pPr>
          </w:p>
        </w:tc>
        <w:tc>
          <w:tcPr>
            <w:tcW w:w="1572" w:type="dxa"/>
          </w:tcPr>
          <w:p w14:paraId="046A0198" w14:textId="77777777"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28" w:type="dxa"/>
          </w:tcPr>
          <w:p w14:paraId="4245E867" w14:textId="77777777"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91" w:type="dxa"/>
          </w:tcPr>
          <w:p w14:paraId="71CBD931" w14:textId="205399F4"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67" w:type="dxa"/>
          </w:tcPr>
          <w:p w14:paraId="345816C0" w14:textId="77777777" w:rsidR="000D25AD" w:rsidRPr="0012071E" w:rsidRDefault="000D25AD"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0D25AD" w:rsidRPr="0012071E" w14:paraId="65890FC8" w14:textId="77777777" w:rsidTr="008E33B6">
        <w:tc>
          <w:tcPr>
            <w:cnfStyle w:val="001000000000" w:firstRow="0" w:lastRow="0" w:firstColumn="1" w:lastColumn="0" w:oddVBand="0" w:evenVBand="0" w:oddHBand="0" w:evenHBand="0" w:firstRowFirstColumn="0" w:firstRowLastColumn="0" w:lastRowFirstColumn="0" w:lastRowLastColumn="0"/>
            <w:tcW w:w="1688" w:type="dxa"/>
          </w:tcPr>
          <w:p w14:paraId="6BE5AC2D" w14:textId="77777777" w:rsidR="000D25AD" w:rsidRPr="0012071E" w:rsidRDefault="000D25AD" w:rsidP="004F6C08">
            <w:pPr>
              <w:pStyle w:val="Kommentartext"/>
              <w:rPr>
                <w:rFonts w:ascii="Arial" w:hAnsi="Arial" w:cs="Arial"/>
                <w:lang w:val="de-DE"/>
              </w:rPr>
            </w:pPr>
          </w:p>
        </w:tc>
        <w:tc>
          <w:tcPr>
            <w:tcW w:w="1572" w:type="dxa"/>
          </w:tcPr>
          <w:p w14:paraId="650B3753" w14:textId="77777777"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228" w:type="dxa"/>
          </w:tcPr>
          <w:p w14:paraId="63758D1F" w14:textId="77777777"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91" w:type="dxa"/>
          </w:tcPr>
          <w:p w14:paraId="7A566A74" w14:textId="0EF18B31"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67" w:type="dxa"/>
          </w:tcPr>
          <w:p w14:paraId="603ED548" w14:textId="77777777" w:rsidR="000D25AD" w:rsidRPr="0012071E" w:rsidRDefault="000D25AD"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7913F6CC" w14:textId="77777777" w:rsidR="00005825" w:rsidRPr="00005825" w:rsidRDefault="00D428B0" w:rsidP="00005825">
      <w:pPr>
        <w:pStyle w:val="berschrift1"/>
        <w:numPr>
          <w:ilvl w:val="0"/>
          <w:numId w:val="2"/>
        </w:numPr>
        <w:rPr>
          <w:rFonts w:eastAsia="Arial"/>
          <w:lang w:val="de-DE"/>
        </w:rPr>
      </w:pPr>
      <w:bookmarkStart w:id="4" w:name="_Toc201823616"/>
      <w:r w:rsidRPr="00005825">
        <w:rPr>
          <w:rFonts w:eastAsia="Arial"/>
          <w:lang w:val="de-DE"/>
        </w:rPr>
        <w:t xml:space="preserve">Analyse des Ist Zustands </w:t>
      </w:r>
      <w:r w:rsidR="00FA4CF3" w:rsidRPr="00005825">
        <w:rPr>
          <w:rFonts w:eastAsia="Arial"/>
          <w:lang w:val="de-DE"/>
        </w:rPr>
        <w:t>und Ableitung wesentlicher Ressourcenverbräuche im Unternehmen</w:t>
      </w:r>
      <w:bookmarkEnd w:id="4"/>
    </w:p>
    <w:p w14:paraId="2F3BFD30" w14:textId="51725678" w:rsidR="00C45AB8" w:rsidRDefault="00FA4CF3" w:rsidP="00005825">
      <w:pPr>
        <w:spacing w:before="120" w:after="120" w:line="240" w:lineRule="auto"/>
        <w:jc w:val="both"/>
        <w:rPr>
          <w:rFonts w:ascii="Arial" w:hAnsi="Arial" w:cs="Arial"/>
          <w:i/>
          <w:sz w:val="20"/>
          <w:szCs w:val="20"/>
          <w:lang w:val="de-DE"/>
        </w:rPr>
      </w:pPr>
      <w:r w:rsidRPr="00005825">
        <w:rPr>
          <w:rFonts w:ascii="Arial" w:hAnsi="Arial" w:cs="Arial"/>
          <w:i/>
          <w:sz w:val="20"/>
          <w:szCs w:val="20"/>
          <w:lang w:val="de-DE"/>
        </w:rPr>
        <w:t>// Die Ausgangsberatung ist mindestens im Rahmen einer Gate-</w:t>
      </w:r>
      <w:proofErr w:type="spellStart"/>
      <w:r w:rsidRPr="00005825">
        <w:rPr>
          <w:rFonts w:ascii="Arial" w:hAnsi="Arial" w:cs="Arial"/>
          <w:i/>
          <w:sz w:val="20"/>
          <w:szCs w:val="20"/>
          <w:lang w:val="de-DE"/>
        </w:rPr>
        <w:t>to</w:t>
      </w:r>
      <w:proofErr w:type="spellEnd"/>
      <w:r w:rsidRPr="00005825">
        <w:rPr>
          <w:rFonts w:ascii="Arial" w:hAnsi="Arial" w:cs="Arial"/>
          <w:i/>
          <w:sz w:val="20"/>
          <w:szCs w:val="20"/>
          <w:lang w:val="de-DE"/>
        </w:rPr>
        <w:t xml:space="preserve">-Gate-Betrachtung für die gesamte Betriebsstätte durchzuführen. Sie kann und sollte bei hinreichender Relevanz anderer Lebenswegphasen aber auch darüberhinausgehende Aspekte, wie z.B. vorgelagerte Lieferkette oder nachgelagerte Konsum- und Post-Konsum-Aspekte einbeziehen. </w:t>
      </w:r>
      <w:r w:rsidRPr="00005825">
        <w:rPr>
          <w:rFonts w:ascii="Arial" w:hAnsi="Arial" w:cs="Arial"/>
          <w:i/>
          <w:sz w:val="20"/>
          <w:szCs w:val="20"/>
          <w:lang w:val="de-DE"/>
        </w:rPr>
        <w:br/>
        <w:t xml:space="preserve">Die Entscheidung über den Umfang der Betrachtung ist unter Berücksichtigung der Strategien und Maßnahmen zu treffen, die für die Ressourceneffizienz im Unternehmen </w:t>
      </w:r>
      <w:r w:rsidR="00E32DC4">
        <w:rPr>
          <w:rFonts w:ascii="Arial" w:hAnsi="Arial" w:cs="Arial"/>
          <w:i/>
          <w:sz w:val="20"/>
          <w:szCs w:val="20"/>
          <w:lang w:val="de-DE"/>
        </w:rPr>
        <w:t>sinnvoll sind</w:t>
      </w:r>
      <w:r w:rsidRPr="00005825">
        <w:rPr>
          <w:rFonts w:ascii="Arial" w:hAnsi="Arial" w:cs="Arial"/>
          <w:i/>
          <w:sz w:val="20"/>
          <w:szCs w:val="20"/>
          <w:lang w:val="de-DE"/>
        </w:rPr>
        <w:t xml:space="preserve"> und deren unterschiedliche Auswirkungen auf den Ressourceneinsatz in den einzelnen Lebensphasen berücksichtigt und dargelegt werden muss.</w:t>
      </w:r>
    </w:p>
    <w:p w14:paraId="06098C41" w14:textId="3E866ED0" w:rsidR="00FA4CF3" w:rsidRPr="00005825" w:rsidRDefault="00C45AB8" w:rsidP="00005825">
      <w:pPr>
        <w:spacing w:before="120" w:after="120" w:line="240" w:lineRule="auto"/>
        <w:jc w:val="both"/>
        <w:rPr>
          <w:rFonts w:ascii="Arial" w:hAnsi="Arial" w:cs="Arial"/>
          <w:i/>
          <w:sz w:val="20"/>
          <w:szCs w:val="20"/>
          <w:lang w:val="de-DE"/>
        </w:rPr>
      </w:pPr>
      <w:r>
        <w:rPr>
          <w:rFonts w:ascii="Arial" w:hAnsi="Arial" w:cs="Arial"/>
          <w:i/>
          <w:sz w:val="20"/>
          <w:szCs w:val="20"/>
          <w:lang w:val="de-DE"/>
        </w:rPr>
        <w:t xml:space="preserve">Die Tabellen in dieser Berichtsvorlage dienen als Vorlage. Sie können diese nutzen und um weitere Zeilen erweitern, wenn nötig. Sollten Sie </w:t>
      </w:r>
      <w:r w:rsidR="00977556">
        <w:rPr>
          <w:rFonts w:ascii="Arial" w:hAnsi="Arial" w:cs="Arial"/>
          <w:i/>
          <w:sz w:val="20"/>
          <w:szCs w:val="20"/>
          <w:lang w:val="de-DE"/>
        </w:rPr>
        <w:t>Ihre Daten in einer anderen Anwendung ganzheitlich erfassen (z.B. Excel-Tabelle), können Sie anstelle der Tabellen im Bericht auch einen lesbaren Screenshot der entsprechenden Daten einfügen. Beachten Sie dabei, dass die geforderten Spalten ohne Vergrößerung deutlich lesbar dargestellt sind. Laden Sie die Original-Daten bitte als Anhang Ihres Berichts im EFRE-Portal hoch.</w:t>
      </w:r>
      <w:r w:rsidR="00FA4CF3" w:rsidRPr="00005825">
        <w:rPr>
          <w:rFonts w:ascii="Arial" w:hAnsi="Arial" w:cs="Arial"/>
          <w:i/>
          <w:sz w:val="20"/>
          <w:szCs w:val="20"/>
          <w:lang w:val="de-DE"/>
        </w:rPr>
        <w:t xml:space="preserve"> //</w:t>
      </w:r>
    </w:p>
    <w:p w14:paraId="375653AF" w14:textId="77777777" w:rsidR="00FA4CF3" w:rsidRPr="00FA4CF3" w:rsidRDefault="00FA4CF3" w:rsidP="00FA4CF3">
      <w:pPr>
        <w:rPr>
          <w:lang w:val="de-DE"/>
        </w:rPr>
      </w:pPr>
    </w:p>
    <w:p w14:paraId="05D531A7" w14:textId="77777777" w:rsidR="0012071E" w:rsidRDefault="0012071E" w:rsidP="00D428B0">
      <w:pPr>
        <w:pStyle w:val="berschrift2"/>
        <w:numPr>
          <w:ilvl w:val="1"/>
          <w:numId w:val="4"/>
        </w:numPr>
        <w:rPr>
          <w:rFonts w:eastAsia="Arial"/>
          <w:spacing w:val="-2"/>
          <w:lang w:val="de-DE"/>
        </w:rPr>
      </w:pPr>
      <w:bookmarkStart w:id="5" w:name="_Toc201823617"/>
      <w:r w:rsidRPr="00D428B0">
        <w:rPr>
          <w:rFonts w:eastAsia="Arial"/>
          <w:spacing w:val="-2"/>
          <w:lang w:val="de-DE"/>
        </w:rPr>
        <w:t>Analyse der Mengen und Kosten des gesamten Ist-Ressourcenverbrauchs</w:t>
      </w:r>
      <w:r w:rsidR="00D428B0" w:rsidRPr="00D428B0">
        <w:rPr>
          <w:rFonts w:eastAsia="Arial"/>
          <w:spacing w:val="-2"/>
          <w:lang w:val="de-DE"/>
        </w:rPr>
        <w:t xml:space="preserve"> im Unternehmen</w:t>
      </w:r>
      <w:bookmarkEnd w:id="5"/>
    </w:p>
    <w:p w14:paraId="5EDE754F" w14:textId="26D57F9F" w:rsidR="002608BC" w:rsidRDefault="00B938A8" w:rsidP="00B938A8">
      <w:pPr>
        <w:spacing w:before="120" w:after="120" w:line="240" w:lineRule="auto"/>
        <w:jc w:val="both"/>
        <w:rPr>
          <w:rFonts w:ascii="Arial" w:hAnsi="Arial" w:cs="Arial"/>
          <w:i/>
          <w:sz w:val="20"/>
          <w:szCs w:val="20"/>
          <w:lang w:val="de-DE"/>
        </w:rPr>
      </w:pPr>
      <w:r>
        <w:rPr>
          <w:rFonts w:ascii="Arial" w:hAnsi="Arial" w:cs="Arial"/>
          <w:i/>
          <w:sz w:val="20"/>
          <w:szCs w:val="20"/>
          <w:lang w:val="de-DE"/>
        </w:rPr>
        <w:t>//</w:t>
      </w:r>
      <w:r w:rsidR="00FA4CF3">
        <w:rPr>
          <w:rFonts w:ascii="Arial" w:hAnsi="Arial" w:cs="Arial"/>
          <w:i/>
          <w:sz w:val="20"/>
          <w:szCs w:val="20"/>
          <w:lang w:val="de-DE"/>
        </w:rPr>
        <w:t xml:space="preserve"> U</w:t>
      </w:r>
      <w:r w:rsidR="00FA4CF3" w:rsidRPr="00FA4CF3">
        <w:rPr>
          <w:rFonts w:ascii="Arial" w:hAnsi="Arial" w:cs="Arial"/>
          <w:i/>
          <w:sz w:val="20"/>
          <w:szCs w:val="20"/>
          <w:lang w:val="de-DE"/>
        </w:rPr>
        <w:t>mfassende Input-Output-Analyse</w:t>
      </w:r>
      <w:r w:rsidR="00FA4CF3">
        <w:rPr>
          <w:rFonts w:ascii="Arial" w:hAnsi="Arial" w:cs="Arial"/>
          <w:i/>
          <w:sz w:val="20"/>
          <w:szCs w:val="20"/>
          <w:lang w:val="de-DE"/>
        </w:rPr>
        <w:t xml:space="preserve">: Es sind </w:t>
      </w:r>
      <w:r w:rsidR="00FA4CF3" w:rsidRPr="00FA4CF3">
        <w:rPr>
          <w:rFonts w:ascii="Arial" w:hAnsi="Arial" w:cs="Arial"/>
          <w:i/>
          <w:sz w:val="20"/>
          <w:szCs w:val="20"/>
          <w:lang w:val="de-DE"/>
        </w:rPr>
        <w:t>die Daten zu allen in der Betriebsstätte genutzten Ressourcen (Stoffe, Materialien und Energien) sowie den daraus erzeugten Produkten/Gütern sowie entstandenen Emissionen, Abwässern und Abfällen zu erfassen und hinsichtlich ihrer Wesentlichkeit zu bewerten. Eine Reduzierung der Betrachtung auf einzelne Prozesse ist in diesem Beratungsschritt nicht zulässig.</w:t>
      </w:r>
      <w:r>
        <w:rPr>
          <w:rFonts w:ascii="Arial" w:hAnsi="Arial" w:cs="Arial"/>
          <w:i/>
          <w:sz w:val="20"/>
          <w:szCs w:val="20"/>
          <w:lang w:val="de-DE"/>
        </w:rPr>
        <w:t xml:space="preserve"> Neben einer tabellarischen Darstellungsform sind die Daten </w:t>
      </w:r>
      <w:r w:rsidR="00E32DC4">
        <w:rPr>
          <w:rFonts w:ascii="Arial" w:hAnsi="Arial" w:cs="Arial"/>
          <w:i/>
          <w:sz w:val="20"/>
          <w:szCs w:val="20"/>
          <w:lang w:val="de-DE"/>
        </w:rPr>
        <w:t xml:space="preserve">der Stoffstromanalyse </w:t>
      </w:r>
      <w:r>
        <w:rPr>
          <w:rFonts w:ascii="Arial" w:hAnsi="Arial" w:cs="Arial"/>
          <w:i/>
          <w:sz w:val="20"/>
          <w:szCs w:val="20"/>
          <w:lang w:val="de-DE"/>
        </w:rPr>
        <w:t xml:space="preserve">in Form eines </w:t>
      </w:r>
      <w:proofErr w:type="spellStart"/>
      <w:r>
        <w:rPr>
          <w:rFonts w:ascii="Arial" w:hAnsi="Arial" w:cs="Arial"/>
          <w:i/>
          <w:sz w:val="20"/>
          <w:szCs w:val="20"/>
          <w:lang w:val="de-DE"/>
        </w:rPr>
        <w:t>Sankeydiagramms</w:t>
      </w:r>
      <w:proofErr w:type="spellEnd"/>
      <w:r>
        <w:rPr>
          <w:rFonts w:ascii="Arial" w:hAnsi="Arial" w:cs="Arial"/>
          <w:i/>
          <w:sz w:val="20"/>
          <w:szCs w:val="20"/>
          <w:lang w:val="de-DE"/>
        </w:rPr>
        <w:t xml:space="preserve"> lesbar darzustellen. </w:t>
      </w:r>
    </w:p>
    <w:p w14:paraId="174746E5" w14:textId="78FBE81A" w:rsidR="00FA4CF3" w:rsidRDefault="002608BC" w:rsidP="00B938A8">
      <w:pPr>
        <w:spacing w:before="120" w:after="120" w:line="240" w:lineRule="auto"/>
        <w:jc w:val="both"/>
        <w:rPr>
          <w:rFonts w:ascii="Arial" w:hAnsi="Arial" w:cs="Arial"/>
          <w:i/>
          <w:sz w:val="20"/>
          <w:szCs w:val="20"/>
          <w:lang w:val="de-DE"/>
        </w:rPr>
      </w:pPr>
      <w:r w:rsidRPr="00A16FC6">
        <w:rPr>
          <w:rFonts w:ascii="Arial" w:hAnsi="Arial" w:cs="Arial"/>
          <w:i/>
          <w:sz w:val="20"/>
          <w:szCs w:val="20"/>
          <w:lang w:val="de-DE"/>
        </w:rPr>
        <w:t>Weitere Hinweise</w:t>
      </w:r>
      <w:r w:rsidR="00930889" w:rsidRPr="00A16FC6">
        <w:rPr>
          <w:rFonts w:ascii="Arial" w:hAnsi="Arial" w:cs="Arial"/>
          <w:i/>
          <w:sz w:val="20"/>
          <w:szCs w:val="20"/>
          <w:lang w:val="de-DE"/>
        </w:rPr>
        <w:t xml:space="preserve"> insbesondere zur Datenqualität und Datenerfassung</w:t>
      </w:r>
      <w:r w:rsidRPr="00A16FC6">
        <w:rPr>
          <w:rFonts w:ascii="Arial" w:hAnsi="Arial" w:cs="Arial"/>
          <w:i/>
          <w:sz w:val="20"/>
          <w:szCs w:val="20"/>
          <w:lang w:val="de-DE"/>
        </w:rPr>
        <w:t xml:space="preserve"> finden sich in den </w:t>
      </w:r>
      <w:r w:rsidR="00226BA4" w:rsidRPr="00A16FC6">
        <w:rPr>
          <w:rFonts w:ascii="Arial" w:hAnsi="Arial" w:cs="Arial"/>
          <w:i/>
          <w:sz w:val="20"/>
          <w:szCs w:val="20"/>
          <w:lang w:val="de-DE"/>
        </w:rPr>
        <w:t>FAQ zu Beratungsvorhaben auf der TAB-Website</w:t>
      </w:r>
      <w:r w:rsidRPr="00A16FC6">
        <w:rPr>
          <w:rFonts w:ascii="Arial" w:hAnsi="Arial" w:cs="Arial"/>
          <w:i/>
          <w:sz w:val="20"/>
          <w:szCs w:val="20"/>
          <w:lang w:val="de-DE"/>
        </w:rPr>
        <w:t xml:space="preserve">. </w:t>
      </w:r>
      <w:r w:rsidR="00B938A8" w:rsidRPr="00A16FC6">
        <w:rPr>
          <w:rFonts w:ascii="Arial" w:hAnsi="Arial" w:cs="Arial"/>
          <w:i/>
          <w:sz w:val="20"/>
          <w:szCs w:val="20"/>
          <w:lang w:val="de-DE"/>
        </w:rPr>
        <w:t>//</w:t>
      </w:r>
    </w:p>
    <w:p w14:paraId="247787F3" w14:textId="77777777" w:rsidR="00B938A8" w:rsidRDefault="00B938A8" w:rsidP="00B938A8">
      <w:pPr>
        <w:pStyle w:val="berschrift3"/>
        <w:numPr>
          <w:ilvl w:val="2"/>
          <w:numId w:val="4"/>
        </w:numPr>
        <w:rPr>
          <w:lang w:val="de-DE"/>
        </w:rPr>
      </w:pPr>
      <w:bookmarkStart w:id="6" w:name="_Toc201823618"/>
      <w:r>
        <w:rPr>
          <w:lang w:val="de-DE"/>
        </w:rPr>
        <w:t xml:space="preserve">Stoffstromanalyse und Darstellung in einem </w:t>
      </w:r>
      <w:proofErr w:type="spellStart"/>
      <w:r>
        <w:rPr>
          <w:lang w:val="de-DE"/>
        </w:rPr>
        <w:t>Sankey</w:t>
      </w:r>
      <w:proofErr w:type="spellEnd"/>
      <w:r>
        <w:rPr>
          <w:lang w:val="de-DE"/>
        </w:rPr>
        <w:t>-Diagramm</w:t>
      </w:r>
      <w:bookmarkEnd w:id="6"/>
    </w:p>
    <w:p w14:paraId="18A73711" w14:textId="68979A04" w:rsidR="00B938A8" w:rsidRDefault="00B938A8" w:rsidP="00B938A8">
      <w:pPr>
        <w:rPr>
          <w:rFonts w:ascii="Arial" w:eastAsia="Arial" w:hAnsi="Arial" w:cs="Arial"/>
          <w:i/>
          <w:sz w:val="20"/>
          <w:szCs w:val="20"/>
          <w:lang w:val="de-DE"/>
        </w:rPr>
      </w:pPr>
      <w:r>
        <w:rPr>
          <w:rFonts w:ascii="Arial" w:eastAsia="Arial" w:hAnsi="Arial" w:cs="Arial"/>
          <w:i/>
          <w:sz w:val="20"/>
          <w:szCs w:val="20"/>
          <w:lang w:val="de-DE"/>
        </w:rPr>
        <w:t xml:space="preserve">// </w:t>
      </w:r>
      <w:r w:rsidR="00E32DC4">
        <w:rPr>
          <w:rFonts w:ascii="Arial" w:eastAsia="Arial" w:hAnsi="Arial" w:cs="Arial"/>
          <w:i/>
          <w:sz w:val="20"/>
          <w:szCs w:val="20"/>
          <w:lang w:val="de-DE"/>
        </w:rPr>
        <w:t xml:space="preserve">Durchführung einer Stoffstromanalyse: </w:t>
      </w:r>
      <w:r w:rsidRPr="00B938A8">
        <w:rPr>
          <w:rFonts w:ascii="Arial" w:eastAsia="Arial" w:hAnsi="Arial" w:cs="Arial"/>
          <w:i/>
          <w:sz w:val="20"/>
          <w:szCs w:val="20"/>
          <w:lang w:val="de-DE"/>
        </w:rPr>
        <w:t>Welche Materialien und Energieströme gehen in welchen Mengen (in kg, t, l etc.) in das Unternehmen hinein und heraus oder verbleiben dort?</w:t>
      </w:r>
      <w:r w:rsidR="00E32DC4">
        <w:rPr>
          <w:rFonts w:ascii="Arial" w:eastAsia="Arial" w:hAnsi="Arial" w:cs="Arial"/>
          <w:i/>
          <w:sz w:val="20"/>
          <w:szCs w:val="20"/>
          <w:lang w:val="de-DE"/>
        </w:rPr>
        <w:t xml:space="preserve"> Welche Daten wurden dafür herangezogen bzw. wie wurden diese erhoben?</w:t>
      </w:r>
      <w:r w:rsidR="00452AF3">
        <w:rPr>
          <w:rFonts w:ascii="Arial" w:eastAsia="Arial" w:hAnsi="Arial" w:cs="Arial"/>
          <w:i/>
          <w:sz w:val="20"/>
          <w:szCs w:val="20"/>
          <w:lang w:val="de-DE"/>
        </w:rPr>
        <w:t xml:space="preserve"> </w:t>
      </w:r>
      <w:r w:rsidR="00E32DC4">
        <w:rPr>
          <w:rFonts w:ascii="Arial" w:eastAsia="Arial" w:hAnsi="Arial" w:cs="Arial"/>
          <w:i/>
          <w:sz w:val="20"/>
          <w:szCs w:val="20"/>
          <w:lang w:val="de-DE"/>
        </w:rPr>
        <w:t xml:space="preserve">Darstellung der Daten in einem </w:t>
      </w:r>
      <w:proofErr w:type="spellStart"/>
      <w:r w:rsidR="00E32DC4">
        <w:rPr>
          <w:rFonts w:ascii="Arial" w:eastAsia="Arial" w:hAnsi="Arial" w:cs="Arial"/>
          <w:i/>
          <w:sz w:val="20"/>
          <w:szCs w:val="20"/>
          <w:lang w:val="de-DE"/>
        </w:rPr>
        <w:t>Sankey</w:t>
      </w:r>
      <w:proofErr w:type="spellEnd"/>
      <w:r w:rsidR="00E32DC4">
        <w:rPr>
          <w:rFonts w:ascii="Arial" w:eastAsia="Arial" w:hAnsi="Arial" w:cs="Arial"/>
          <w:i/>
          <w:sz w:val="20"/>
          <w:szCs w:val="20"/>
          <w:lang w:val="de-DE"/>
        </w:rPr>
        <w:t xml:space="preserve">-Diagramm. </w:t>
      </w:r>
      <w:r>
        <w:rPr>
          <w:rFonts w:ascii="Arial" w:eastAsia="Arial" w:hAnsi="Arial" w:cs="Arial"/>
          <w:i/>
          <w:sz w:val="20"/>
          <w:szCs w:val="20"/>
          <w:lang w:val="de-DE"/>
        </w:rPr>
        <w:t>//</w:t>
      </w:r>
    </w:p>
    <w:p w14:paraId="61F84D15" w14:textId="63C33201" w:rsidR="00845209" w:rsidRDefault="00845209" w:rsidP="00CB65D7">
      <w:pPr>
        <w:shd w:val="clear" w:color="auto" w:fill="D9D9D9" w:themeFill="background1" w:themeFillShade="D9"/>
        <w:spacing w:after="0"/>
        <w:rPr>
          <w:rFonts w:ascii="Arial" w:eastAsia="Arial" w:hAnsi="Arial" w:cs="Arial"/>
          <w:sz w:val="20"/>
          <w:szCs w:val="20"/>
          <w:lang w:val="de-DE"/>
        </w:rPr>
      </w:pPr>
      <w:r w:rsidRPr="00845209">
        <w:rPr>
          <w:rFonts w:ascii="Arial" w:eastAsia="Arial" w:hAnsi="Arial" w:cs="Arial"/>
          <w:sz w:val="20"/>
          <w:szCs w:val="20"/>
          <w:lang w:val="de-DE"/>
        </w:rPr>
        <w:t>TEXT</w:t>
      </w:r>
    </w:p>
    <w:p w14:paraId="2365FA4E" w14:textId="77777777" w:rsidR="00CB65D7" w:rsidRPr="00845209" w:rsidRDefault="00CB65D7" w:rsidP="00CB65D7">
      <w:pPr>
        <w:shd w:val="clear" w:color="auto" w:fill="D9D9D9" w:themeFill="background1" w:themeFillShade="D9"/>
        <w:spacing w:after="0"/>
        <w:rPr>
          <w:rFonts w:ascii="Arial" w:eastAsia="Arial" w:hAnsi="Arial" w:cs="Arial"/>
          <w:sz w:val="20"/>
          <w:szCs w:val="20"/>
          <w:lang w:val="de-DE"/>
        </w:rPr>
      </w:pPr>
    </w:p>
    <w:p w14:paraId="0DB20A87" w14:textId="230BFA50" w:rsidR="00B938A8" w:rsidRDefault="00B938A8" w:rsidP="00B938A8">
      <w:pPr>
        <w:rPr>
          <w:rFonts w:ascii="Arial" w:eastAsia="Arial" w:hAnsi="Arial" w:cs="Arial"/>
          <w:sz w:val="20"/>
          <w:szCs w:val="20"/>
          <w:lang w:val="de-DE"/>
        </w:rPr>
      </w:pPr>
    </w:p>
    <w:p w14:paraId="4C971ECF" w14:textId="720B8F7E" w:rsidR="00E32DC4" w:rsidRDefault="00E32DC4" w:rsidP="00CB65D7">
      <w:pPr>
        <w:shd w:val="clear" w:color="auto" w:fill="D9D9D9" w:themeFill="background1" w:themeFillShade="D9"/>
        <w:spacing w:after="0"/>
        <w:rPr>
          <w:rFonts w:ascii="Arial" w:eastAsia="Arial" w:hAnsi="Arial" w:cs="Arial"/>
          <w:sz w:val="20"/>
          <w:szCs w:val="20"/>
          <w:lang w:val="de-DE"/>
        </w:rPr>
      </w:pPr>
      <w:proofErr w:type="spellStart"/>
      <w:r>
        <w:rPr>
          <w:rFonts w:ascii="Arial" w:eastAsia="Arial" w:hAnsi="Arial" w:cs="Arial"/>
          <w:sz w:val="20"/>
          <w:szCs w:val="20"/>
          <w:lang w:val="de-DE"/>
        </w:rPr>
        <w:t>Sankey</w:t>
      </w:r>
      <w:proofErr w:type="spellEnd"/>
      <w:r>
        <w:rPr>
          <w:rFonts w:ascii="Arial" w:eastAsia="Arial" w:hAnsi="Arial" w:cs="Arial"/>
          <w:sz w:val="20"/>
          <w:szCs w:val="20"/>
          <w:lang w:val="de-DE"/>
        </w:rPr>
        <w:t>-Diagramm</w:t>
      </w:r>
    </w:p>
    <w:p w14:paraId="408CD6A0" w14:textId="77777777" w:rsidR="00CB65D7" w:rsidRPr="00845209" w:rsidRDefault="00CB65D7" w:rsidP="00CB65D7">
      <w:pPr>
        <w:shd w:val="clear" w:color="auto" w:fill="D9D9D9" w:themeFill="background1" w:themeFillShade="D9"/>
        <w:spacing w:after="0"/>
        <w:rPr>
          <w:rFonts w:ascii="Arial" w:eastAsia="Arial" w:hAnsi="Arial" w:cs="Arial"/>
          <w:sz w:val="20"/>
          <w:szCs w:val="20"/>
          <w:lang w:val="de-DE"/>
        </w:rPr>
      </w:pPr>
    </w:p>
    <w:p w14:paraId="5C33421C" w14:textId="77777777" w:rsidR="00E32DC4" w:rsidRDefault="00E32DC4" w:rsidP="00B938A8">
      <w:pPr>
        <w:rPr>
          <w:rFonts w:ascii="Arial" w:eastAsia="Arial" w:hAnsi="Arial" w:cs="Arial"/>
          <w:sz w:val="20"/>
          <w:szCs w:val="20"/>
          <w:lang w:val="de-DE"/>
        </w:rPr>
      </w:pPr>
    </w:p>
    <w:tbl>
      <w:tblPr>
        <w:tblStyle w:val="Gitternetztabelle4Akzent3"/>
        <w:tblW w:w="0" w:type="auto"/>
        <w:tblLook w:val="04A0" w:firstRow="1" w:lastRow="0" w:firstColumn="1" w:lastColumn="0" w:noHBand="0" w:noVBand="1"/>
      </w:tblPr>
      <w:tblGrid>
        <w:gridCol w:w="2323"/>
        <w:gridCol w:w="2465"/>
        <w:gridCol w:w="1765"/>
        <w:gridCol w:w="2509"/>
      </w:tblGrid>
      <w:tr w:rsidR="00E13E0B" w:rsidRPr="005A7634" w14:paraId="65CF3C3D" w14:textId="77777777" w:rsidTr="00E13E0B">
        <w:trPr>
          <w:cnfStyle w:val="100000000000" w:firstRow="1" w:lastRow="0" w:firstColumn="0" w:lastColumn="0" w:oddVBand="0" w:evenVBand="0" w:oddHBand="0"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323" w:type="dxa"/>
          </w:tcPr>
          <w:p w14:paraId="10EABB1D" w14:textId="217730FA" w:rsidR="00E13E0B" w:rsidRPr="005A7634" w:rsidRDefault="00E32DC4" w:rsidP="007A42FC">
            <w:pPr>
              <w:pStyle w:val="Kommentartext"/>
              <w:spacing w:after="0"/>
              <w:rPr>
                <w:rFonts w:ascii="Arial" w:hAnsi="Arial" w:cs="Arial"/>
                <w:b w:val="0"/>
                <w:color w:val="auto"/>
                <w:lang w:val="de-DE"/>
              </w:rPr>
            </w:pPr>
            <w:r>
              <w:rPr>
                <w:rFonts w:ascii="Arial" w:hAnsi="Arial" w:cs="Arial"/>
                <w:b w:val="0"/>
                <w:color w:val="auto"/>
                <w:lang w:val="de-DE"/>
              </w:rPr>
              <w:t xml:space="preserve">Prozess/ </w:t>
            </w:r>
            <w:r w:rsidR="00E13E0B" w:rsidRPr="005A7634">
              <w:rPr>
                <w:rFonts w:ascii="Arial" w:hAnsi="Arial" w:cs="Arial"/>
                <w:b w:val="0"/>
                <w:color w:val="auto"/>
                <w:lang w:val="de-DE"/>
              </w:rPr>
              <w:t>Produktionsbereich</w:t>
            </w:r>
          </w:p>
        </w:tc>
        <w:tc>
          <w:tcPr>
            <w:tcW w:w="2465" w:type="dxa"/>
          </w:tcPr>
          <w:p w14:paraId="1C7FBDD6" w14:textId="77777777" w:rsidR="00E13E0B" w:rsidRPr="005A7634" w:rsidRDefault="00E13E0B" w:rsidP="007A42FC">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auto"/>
                <w:lang w:val="de-DE"/>
              </w:rPr>
            </w:pPr>
            <w:r w:rsidRPr="005A7634">
              <w:rPr>
                <w:rFonts w:ascii="Arial" w:hAnsi="Arial" w:cs="Arial"/>
                <w:color w:val="auto"/>
                <w:lang w:val="de-DE"/>
              </w:rPr>
              <w:t>Input</w:t>
            </w:r>
          </w:p>
          <w:p w14:paraId="68632CAD" w14:textId="235D9FAF" w:rsidR="00DF0A48" w:rsidRPr="005A7634" w:rsidRDefault="00DF0A48" w:rsidP="007A42FC">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5A7634">
              <w:rPr>
                <w:rFonts w:ascii="Arial" w:hAnsi="Arial" w:cs="Arial"/>
                <w:b w:val="0"/>
                <w:color w:val="auto"/>
                <w:lang w:val="de-DE"/>
              </w:rPr>
              <w:t>(Feld Bezugsjahr)</w:t>
            </w:r>
          </w:p>
        </w:tc>
        <w:tc>
          <w:tcPr>
            <w:tcW w:w="1765" w:type="dxa"/>
          </w:tcPr>
          <w:p w14:paraId="0311BA6E" w14:textId="77777777" w:rsidR="00E13E0B" w:rsidRPr="005A7634" w:rsidRDefault="00E13E0B" w:rsidP="007A42FC">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5A7634">
              <w:rPr>
                <w:rFonts w:ascii="Arial" w:hAnsi="Arial" w:cs="Arial"/>
                <w:b w:val="0"/>
                <w:color w:val="auto"/>
                <w:lang w:val="de-DE"/>
              </w:rPr>
              <w:t xml:space="preserve">Menge </w:t>
            </w:r>
          </w:p>
          <w:p w14:paraId="3FB5DA5D" w14:textId="36780C4D" w:rsidR="00E13E0B" w:rsidRPr="005A7634" w:rsidRDefault="00E13E0B" w:rsidP="007A42FC">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5A7634">
              <w:rPr>
                <w:rFonts w:ascii="Arial" w:hAnsi="Arial" w:cs="Arial"/>
                <w:b w:val="0"/>
                <w:color w:val="auto"/>
                <w:lang w:val="de-DE"/>
              </w:rPr>
              <w:t xml:space="preserve">(z.B. kg, L, </w:t>
            </w:r>
            <w:r w:rsidR="004A5890">
              <w:rPr>
                <w:rFonts w:ascii="Arial" w:hAnsi="Arial" w:cs="Arial"/>
                <w:b w:val="0"/>
                <w:color w:val="auto"/>
                <w:lang w:val="de-DE"/>
              </w:rPr>
              <w:t>kWh</w:t>
            </w:r>
            <w:r w:rsidRPr="005A7634">
              <w:rPr>
                <w:rFonts w:ascii="Arial" w:hAnsi="Arial" w:cs="Arial"/>
                <w:b w:val="0"/>
                <w:color w:val="auto"/>
                <w:lang w:val="de-DE"/>
              </w:rPr>
              <w:t>)</w:t>
            </w:r>
          </w:p>
        </w:tc>
        <w:tc>
          <w:tcPr>
            <w:tcW w:w="2509" w:type="dxa"/>
          </w:tcPr>
          <w:p w14:paraId="5E16891C" w14:textId="67C42561" w:rsidR="00E13E0B" w:rsidRPr="005A7634" w:rsidRDefault="00E13E0B" w:rsidP="007A42FC">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5A7634">
              <w:rPr>
                <w:rFonts w:ascii="Arial" w:hAnsi="Arial" w:cs="Arial"/>
                <w:b w:val="0"/>
                <w:color w:val="auto"/>
                <w:lang w:val="de-DE"/>
              </w:rPr>
              <w:t>Kosten</w:t>
            </w:r>
          </w:p>
          <w:p w14:paraId="2196E8FD" w14:textId="77777777" w:rsidR="00E13E0B" w:rsidRPr="005A7634" w:rsidRDefault="00E13E0B" w:rsidP="007A42FC">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5A7634">
              <w:rPr>
                <w:rFonts w:ascii="Arial" w:hAnsi="Arial" w:cs="Arial"/>
                <w:b w:val="0"/>
                <w:color w:val="auto"/>
                <w:lang w:val="de-DE"/>
              </w:rPr>
              <w:t>(€)</w:t>
            </w:r>
          </w:p>
        </w:tc>
      </w:tr>
      <w:tr w:rsidR="00E13E0B" w:rsidRPr="005A7634" w14:paraId="25F5D266" w14:textId="77777777" w:rsidTr="00E13E0B">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23" w:type="dxa"/>
          </w:tcPr>
          <w:p w14:paraId="12EF21EB" w14:textId="77777777" w:rsidR="00E13E0B" w:rsidRPr="005A7634" w:rsidRDefault="00E13E0B" w:rsidP="007A42FC">
            <w:pPr>
              <w:pStyle w:val="Kommentartext"/>
              <w:rPr>
                <w:rFonts w:ascii="Arial" w:hAnsi="Arial" w:cs="Arial"/>
                <w:b w:val="0"/>
                <w:lang w:val="de-DE"/>
              </w:rPr>
            </w:pPr>
          </w:p>
        </w:tc>
        <w:tc>
          <w:tcPr>
            <w:tcW w:w="2465" w:type="dxa"/>
          </w:tcPr>
          <w:p w14:paraId="5A46E98B" w14:textId="172803C1"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sidRPr="005A7634">
              <w:rPr>
                <w:rFonts w:ascii="Arial" w:hAnsi="Arial" w:cs="Arial"/>
                <w:lang w:val="de-DE"/>
              </w:rPr>
              <w:t>Rohstoff 1</w:t>
            </w:r>
          </w:p>
        </w:tc>
        <w:tc>
          <w:tcPr>
            <w:tcW w:w="1765" w:type="dxa"/>
          </w:tcPr>
          <w:p w14:paraId="6D7A5D39"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509" w:type="dxa"/>
          </w:tcPr>
          <w:p w14:paraId="51DF131D"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5A7634" w14:paraId="05940E6D" w14:textId="77777777" w:rsidTr="00E13E0B">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2160B6A5" w14:textId="77777777" w:rsidR="00E13E0B" w:rsidRPr="005A7634" w:rsidRDefault="00E13E0B" w:rsidP="007A42FC">
            <w:pPr>
              <w:pStyle w:val="Kommentartext"/>
              <w:rPr>
                <w:rFonts w:ascii="Arial" w:hAnsi="Arial" w:cs="Arial"/>
                <w:b w:val="0"/>
                <w:lang w:val="de-DE"/>
              </w:rPr>
            </w:pPr>
          </w:p>
        </w:tc>
        <w:tc>
          <w:tcPr>
            <w:tcW w:w="2465" w:type="dxa"/>
          </w:tcPr>
          <w:p w14:paraId="629563C0" w14:textId="7FDF6C39"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sidRPr="005A7634">
              <w:rPr>
                <w:rFonts w:ascii="Arial" w:hAnsi="Arial" w:cs="Arial"/>
                <w:lang w:val="de-DE"/>
              </w:rPr>
              <w:t>Rohstoff 2</w:t>
            </w:r>
          </w:p>
        </w:tc>
        <w:tc>
          <w:tcPr>
            <w:tcW w:w="1765" w:type="dxa"/>
          </w:tcPr>
          <w:p w14:paraId="1820AEA5"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509" w:type="dxa"/>
          </w:tcPr>
          <w:p w14:paraId="6A8C0B55"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5A7634" w14:paraId="32FCFEBE" w14:textId="77777777" w:rsidTr="00E13E0B">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6B025B9C" w14:textId="77777777" w:rsidR="00E13E0B" w:rsidRPr="005A7634" w:rsidRDefault="00E13E0B" w:rsidP="007A42FC">
            <w:pPr>
              <w:pStyle w:val="Kommentartext"/>
              <w:rPr>
                <w:rFonts w:ascii="Arial" w:hAnsi="Arial" w:cs="Arial"/>
                <w:b w:val="0"/>
                <w:lang w:val="de-DE"/>
              </w:rPr>
            </w:pPr>
          </w:p>
        </w:tc>
        <w:tc>
          <w:tcPr>
            <w:tcW w:w="2465" w:type="dxa"/>
          </w:tcPr>
          <w:p w14:paraId="1BFA27C5" w14:textId="19DD6FD1"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sidRPr="005A7634">
              <w:rPr>
                <w:rFonts w:ascii="Arial" w:hAnsi="Arial" w:cs="Arial"/>
                <w:lang w:val="de-DE"/>
              </w:rPr>
              <w:t>Rohstoff 3</w:t>
            </w:r>
          </w:p>
        </w:tc>
        <w:tc>
          <w:tcPr>
            <w:tcW w:w="1765" w:type="dxa"/>
          </w:tcPr>
          <w:p w14:paraId="66D45E92"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509" w:type="dxa"/>
          </w:tcPr>
          <w:p w14:paraId="4994067E"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5A7634" w14:paraId="6B7B296C" w14:textId="77777777" w:rsidTr="00E13E0B">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3500E431" w14:textId="77777777" w:rsidR="00E13E0B" w:rsidRPr="005A7634" w:rsidRDefault="00E13E0B" w:rsidP="007A42FC">
            <w:pPr>
              <w:pStyle w:val="Kommentartext"/>
              <w:rPr>
                <w:rFonts w:ascii="Arial" w:hAnsi="Arial" w:cs="Arial"/>
                <w:b w:val="0"/>
                <w:lang w:val="de-DE"/>
              </w:rPr>
            </w:pPr>
          </w:p>
        </w:tc>
        <w:tc>
          <w:tcPr>
            <w:tcW w:w="2465" w:type="dxa"/>
          </w:tcPr>
          <w:p w14:paraId="7E3EEEA2" w14:textId="174D4848"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sidRPr="005A7634">
              <w:rPr>
                <w:rFonts w:ascii="Arial" w:hAnsi="Arial" w:cs="Arial"/>
                <w:lang w:val="de-DE"/>
              </w:rPr>
              <w:t>Hilfsstoff 1</w:t>
            </w:r>
          </w:p>
        </w:tc>
        <w:tc>
          <w:tcPr>
            <w:tcW w:w="1765" w:type="dxa"/>
          </w:tcPr>
          <w:p w14:paraId="4F55BDF4"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509" w:type="dxa"/>
          </w:tcPr>
          <w:p w14:paraId="27651248"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5A7634" w14:paraId="6F720544" w14:textId="77777777" w:rsidTr="00E13E0B">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2A647857" w14:textId="77777777" w:rsidR="00E13E0B" w:rsidRPr="005A7634" w:rsidRDefault="00E13E0B" w:rsidP="007A42FC">
            <w:pPr>
              <w:pStyle w:val="Kommentartext"/>
              <w:rPr>
                <w:rFonts w:ascii="Arial" w:hAnsi="Arial" w:cs="Arial"/>
                <w:b w:val="0"/>
                <w:lang w:val="de-DE"/>
              </w:rPr>
            </w:pPr>
          </w:p>
        </w:tc>
        <w:tc>
          <w:tcPr>
            <w:tcW w:w="2465" w:type="dxa"/>
          </w:tcPr>
          <w:p w14:paraId="6B696FD4" w14:textId="07D27A90"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sidRPr="005A7634">
              <w:rPr>
                <w:rFonts w:ascii="Arial" w:hAnsi="Arial" w:cs="Arial"/>
                <w:lang w:val="de-DE"/>
              </w:rPr>
              <w:t>…</w:t>
            </w:r>
          </w:p>
        </w:tc>
        <w:tc>
          <w:tcPr>
            <w:tcW w:w="1765" w:type="dxa"/>
          </w:tcPr>
          <w:p w14:paraId="46F40A22"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509" w:type="dxa"/>
          </w:tcPr>
          <w:p w14:paraId="1B358668"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5A7634" w14:paraId="4795D039" w14:textId="77777777" w:rsidTr="00E13E0B">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51154DA2" w14:textId="77777777" w:rsidR="00E13E0B" w:rsidRPr="005A7634" w:rsidRDefault="00E13E0B" w:rsidP="007A42FC">
            <w:pPr>
              <w:pStyle w:val="Kommentartext"/>
              <w:rPr>
                <w:rFonts w:ascii="Arial" w:hAnsi="Arial" w:cs="Arial"/>
                <w:b w:val="0"/>
                <w:lang w:val="de-DE"/>
              </w:rPr>
            </w:pPr>
          </w:p>
        </w:tc>
        <w:tc>
          <w:tcPr>
            <w:tcW w:w="2465" w:type="dxa"/>
          </w:tcPr>
          <w:p w14:paraId="39501E30" w14:textId="2C5F783D"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sidRPr="005A7634">
              <w:rPr>
                <w:rFonts w:ascii="Arial" w:hAnsi="Arial" w:cs="Arial"/>
                <w:lang w:val="de-DE"/>
              </w:rPr>
              <w:t>Betriebsstoff</w:t>
            </w:r>
          </w:p>
        </w:tc>
        <w:tc>
          <w:tcPr>
            <w:tcW w:w="1765" w:type="dxa"/>
          </w:tcPr>
          <w:p w14:paraId="51A2E536"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509" w:type="dxa"/>
          </w:tcPr>
          <w:p w14:paraId="71403749"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5A7634" w14:paraId="79A095EA" w14:textId="77777777" w:rsidTr="00E13E0B">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6E79EABB" w14:textId="77777777" w:rsidR="00E13E0B" w:rsidRPr="005A7634" w:rsidRDefault="00E13E0B" w:rsidP="007A42FC">
            <w:pPr>
              <w:pStyle w:val="Kommentartext"/>
              <w:rPr>
                <w:rFonts w:ascii="Arial" w:hAnsi="Arial" w:cs="Arial"/>
                <w:b w:val="0"/>
                <w:lang w:val="de-DE"/>
              </w:rPr>
            </w:pPr>
          </w:p>
        </w:tc>
        <w:tc>
          <w:tcPr>
            <w:tcW w:w="2465" w:type="dxa"/>
          </w:tcPr>
          <w:p w14:paraId="562EF64D" w14:textId="61BB185D"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sidRPr="005A7634">
              <w:rPr>
                <w:rFonts w:ascii="Arial" w:hAnsi="Arial" w:cs="Arial"/>
                <w:lang w:val="de-DE"/>
              </w:rPr>
              <w:t>Wasser</w:t>
            </w:r>
          </w:p>
        </w:tc>
        <w:tc>
          <w:tcPr>
            <w:tcW w:w="1765" w:type="dxa"/>
          </w:tcPr>
          <w:p w14:paraId="62ABD73D"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509" w:type="dxa"/>
          </w:tcPr>
          <w:p w14:paraId="756D353F" w14:textId="77777777" w:rsidR="00E13E0B" w:rsidRPr="005A7634" w:rsidRDefault="00E13E0B" w:rsidP="007A42FC">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5A7634" w14:paraId="676FD6B9" w14:textId="77777777" w:rsidTr="00E13E0B">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221A9D20" w14:textId="77777777" w:rsidR="00E13E0B" w:rsidRPr="005A7634" w:rsidRDefault="00E13E0B" w:rsidP="007A42FC">
            <w:pPr>
              <w:pStyle w:val="Kommentartext"/>
              <w:rPr>
                <w:rFonts w:ascii="Arial" w:hAnsi="Arial" w:cs="Arial"/>
                <w:b w:val="0"/>
                <w:lang w:val="de-DE"/>
              </w:rPr>
            </w:pPr>
          </w:p>
        </w:tc>
        <w:tc>
          <w:tcPr>
            <w:tcW w:w="2465" w:type="dxa"/>
          </w:tcPr>
          <w:p w14:paraId="720A94FC" w14:textId="3354227A"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sidRPr="005A7634">
              <w:rPr>
                <w:rFonts w:ascii="Arial" w:hAnsi="Arial" w:cs="Arial"/>
                <w:lang w:val="de-DE"/>
              </w:rPr>
              <w:t>Energie</w:t>
            </w:r>
          </w:p>
        </w:tc>
        <w:tc>
          <w:tcPr>
            <w:tcW w:w="1765" w:type="dxa"/>
          </w:tcPr>
          <w:p w14:paraId="1B0288E0"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509" w:type="dxa"/>
          </w:tcPr>
          <w:p w14:paraId="4B49C0A2" w14:textId="77777777" w:rsidR="00E13E0B" w:rsidRPr="005A7634" w:rsidRDefault="00E13E0B" w:rsidP="007A42FC">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50703F11" w14:textId="0CF0ADB1" w:rsidR="007A42FC" w:rsidRDefault="007A42FC" w:rsidP="00B938A8">
      <w:pPr>
        <w:rPr>
          <w:rFonts w:ascii="Arial" w:eastAsia="Arial" w:hAnsi="Arial" w:cs="Arial"/>
          <w:sz w:val="20"/>
          <w:szCs w:val="20"/>
          <w:lang w:val="de-DE"/>
        </w:rPr>
      </w:pPr>
    </w:p>
    <w:tbl>
      <w:tblPr>
        <w:tblStyle w:val="Gitternetztabelle4Akzent3"/>
        <w:tblW w:w="0" w:type="auto"/>
        <w:tblLook w:val="04A0" w:firstRow="1" w:lastRow="0" w:firstColumn="1" w:lastColumn="0" w:noHBand="0" w:noVBand="1"/>
      </w:tblPr>
      <w:tblGrid>
        <w:gridCol w:w="2323"/>
        <w:gridCol w:w="2465"/>
        <w:gridCol w:w="2437"/>
        <w:gridCol w:w="1837"/>
      </w:tblGrid>
      <w:tr w:rsidR="00E13E0B" w:rsidRPr="00E13E0B" w14:paraId="63BFFE6D" w14:textId="77777777" w:rsidTr="00DF0A48">
        <w:trPr>
          <w:cnfStyle w:val="100000000000" w:firstRow="1" w:lastRow="0" w:firstColumn="0" w:lastColumn="0" w:oddVBand="0" w:evenVBand="0" w:oddHBand="0" w:evenHBand="0" w:firstRowFirstColumn="0" w:firstRowLastColumn="0" w:lastRowFirstColumn="0" w:lastRowLastColumn="0"/>
          <w:trHeight w:val="768"/>
        </w:trPr>
        <w:tc>
          <w:tcPr>
            <w:cnfStyle w:val="001000000000" w:firstRow="0" w:lastRow="0" w:firstColumn="1" w:lastColumn="0" w:oddVBand="0" w:evenVBand="0" w:oddHBand="0" w:evenHBand="0" w:firstRowFirstColumn="0" w:firstRowLastColumn="0" w:lastRowFirstColumn="0" w:lastRowLastColumn="0"/>
            <w:tcW w:w="2323" w:type="dxa"/>
          </w:tcPr>
          <w:p w14:paraId="3E9590AD" w14:textId="77777777" w:rsidR="00E13E0B" w:rsidRPr="00E13E0B" w:rsidRDefault="00E13E0B" w:rsidP="00FE1B82">
            <w:pPr>
              <w:pStyle w:val="Kommentartext"/>
              <w:spacing w:after="0"/>
              <w:rPr>
                <w:rFonts w:ascii="Arial" w:hAnsi="Arial" w:cs="Arial"/>
                <w:b w:val="0"/>
                <w:color w:val="auto"/>
                <w:sz w:val="22"/>
                <w:szCs w:val="22"/>
                <w:lang w:val="de-DE"/>
              </w:rPr>
            </w:pPr>
            <w:r w:rsidRPr="00E13E0B">
              <w:rPr>
                <w:rFonts w:ascii="Arial" w:hAnsi="Arial" w:cs="Arial"/>
                <w:b w:val="0"/>
                <w:color w:val="auto"/>
                <w:sz w:val="22"/>
                <w:szCs w:val="22"/>
                <w:lang w:val="de-DE"/>
              </w:rPr>
              <w:t>Produktionsbereich</w:t>
            </w:r>
          </w:p>
        </w:tc>
        <w:tc>
          <w:tcPr>
            <w:tcW w:w="2465" w:type="dxa"/>
          </w:tcPr>
          <w:p w14:paraId="441D87D2" w14:textId="77777777" w:rsidR="00E13E0B" w:rsidRDefault="00E13E0B" w:rsidP="00FE1B82">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lang w:val="de-DE"/>
              </w:rPr>
            </w:pPr>
            <w:r>
              <w:rPr>
                <w:rFonts w:ascii="Arial" w:hAnsi="Arial" w:cs="Arial"/>
                <w:color w:val="auto"/>
                <w:sz w:val="22"/>
                <w:szCs w:val="22"/>
                <w:lang w:val="de-DE"/>
              </w:rPr>
              <w:t>Output</w:t>
            </w:r>
          </w:p>
          <w:p w14:paraId="0ADC1D82" w14:textId="091A1800" w:rsidR="00DF0A48" w:rsidRPr="00E13E0B" w:rsidRDefault="00DF0A48" w:rsidP="00FE1B82">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color w:val="auto"/>
                <w:sz w:val="22"/>
                <w:szCs w:val="22"/>
                <w:lang w:val="de-DE"/>
              </w:rPr>
            </w:pPr>
            <w:r w:rsidRPr="00DF0A48">
              <w:rPr>
                <w:rFonts w:ascii="Arial" w:hAnsi="Arial" w:cs="Arial"/>
                <w:b w:val="0"/>
                <w:color w:val="auto"/>
                <w:sz w:val="22"/>
                <w:szCs w:val="22"/>
                <w:lang w:val="de-DE"/>
              </w:rPr>
              <w:t>(</w:t>
            </w:r>
            <w:r>
              <w:rPr>
                <w:rFonts w:ascii="Arial" w:hAnsi="Arial" w:cs="Arial"/>
                <w:b w:val="0"/>
                <w:color w:val="auto"/>
                <w:sz w:val="22"/>
                <w:szCs w:val="22"/>
                <w:lang w:val="de-DE"/>
              </w:rPr>
              <w:t xml:space="preserve">Feld </w:t>
            </w:r>
            <w:r w:rsidRPr="00DF0A48">
              <w:rPr>
                <w:rFonts w:ascii="Arial" w:hAnsi="Arial" w:cs="Arial"/>
                <w:b w:val="0"/>
                <w:color w:val="auto"/>
                <w:sz w:val="22"/>
                <w:szCs w:val="22"/>
                <w:lang w:val="de-DE"/>
              </w:rPr>
              <w:t>Bezugsjahr)</w:t>
            </w:r>
          </w:p>
        </w:tc>
        <w:tc>
          <w:tcPr>
            <w:tcW w:w="2437" w:type="dxa"/>
          </w:tcPr>
          <w:p w14:paraId="3964C3D7" w14:textId="77777777" w:rsidR="00E13E0B" w:rsidRPr="00E13E0B" w:rsidRDefault="00E13E0B" w:rsidP="00FE1B82">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2"/>
                <w:szCs w:val="22"/>
                <w:lang w:val="de-DE"/>
              </w:rPr>
            </w:pPr>
            <w:r w:rsidRPr="00E13E0B">
              <w:rPr>
                <w:rFonts w:ascii="Arial" w:hAnsi="Arial" w:cs="Arial"/>
                <w:b w:val="0"/>
                <w:color w:val="auto"/>
                <w:sz w:val="22"/>
                <w:szCs w:val="22"/>
                <w:lang w:val="de-DE"/>
              </w:rPr>
              <w:t xml:space="preserve">Menge </w:t>
            </w:r>
          </w:p>
          <w:p w14:paraId="69B9F11C" w14:textId="5893BD6C" w:rsidR="00E13E0B" w:rsidRPr="00E13E0B" w:rsidRDefault="00E13E0B" w:rsidP="00FE1B82">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2"/>
                <w:szCs w:val="22"/>
                <w:lang w:val="de-DE"/>
              </w:rPr>
            </w:pPr>
            <w:r w:rsidRPr="00E13E0B">
              <w:rPr>
                <w:rFonts w:ascii="Arial" w:hAnsi="Arial" w:cs="Arial"/>
                <w:b w:val="0"/>
                <w:color w:val="auto"/>
                <w:sz w:val="22"/>
                <w:szCs w:val="22"/>
                <w:lang w:val="de-DE"/>
              </w:rPr>
              <w:t xml:space="preserve">(z.B. kg, L, </w:t>
            </w:r>
            <w:r w:rsidR="004A5890">
              <w:rPr>
                <w:rFonts w:ascii="Arial" w:hAnsi="Arial" w:cs="Arial"/>
                <w:b w:val="0"/>
                <w:color w:val="auto"/>
                <w:sz w:val="22"/>
                <w:szCs w:val="22"/>
                <w:lang w:val="de-DE"/>
              </w:rPr>
              <w:t>kWh</w:t>
            </w:r>
            <w:r>
              <w:rPr>
                <w:rFonts w:ascii="Arial" w:hAnsi="Arial" w:cs="Arial"/>
                <w:b w:val="0"/>
                <w:color w:val="auto"/>
                <w:sz w:val="22"/>
                <w:szCs w:val="22"/>
                <w:lang w:val="de-DE"/>
              </w:rPr>
              <w:t>, m³</w:t>
            </w:r>
            <w:r w:rsidRPr="00E13E0B">
              <w:rPr>
                <w:rFonts w:ascii="Arial" w:hAnsi="Arial" w:cs="Arial"/>
                <w:b w:val="0"/>
                <w:color w:val="auto"/>
                <w:sz w:val="22"/>
                <w:szCs w:val="22"/>
                <w:lang w:val="de-DE"/>
              </w:rPr>
              <w:t>)</w:t>
            </w:r>
          </w:p>
        </w:tc>
        <w:tc>
          <w:tcPr>
            <w:tcW w:w="1837" w:type="dxa"/>
          </w:tcPr>
          <w:p w14:paraId="1D63AF7E" w14:textId="77777777" w:rsidR="00E13E0B" w:rsidRPr="00E13E0B" w:rsidRDefault="00E13E0B" w:rsidP="00FE1B82">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2"/>
                <w:szCs w:val="22"/>
                <w:lang w:val="de-DE"/>
              </w:rPr>
            </w:pPr>
            <w:r w:rsidRPr="00E13E0B">
              <w:rPr>
                <w:rFonts w:ascii="Arial" w:hAnsi="Arial" w:cs="Arial"/>
                <w:b w:val="0"/>
                <w:color w:val="auto"/>
                <w:sz w:val="22"/>
                <w:szCs w:val="22"/>
                <w:lang w:val="de-DE"/>
              </w:rPr>
              <w:t>Kosten</w:t>
            </w:r>
          </w:p>
          <w:p w14:paraId="145032F8" w14:textId="77777777" w:rsidR="00E13E0B" w:rsidRPr="00E13E0B" w:rsidRDefault="00E13E0B" w:rsidP="00FE1B82">
            <w:pPr>
              <w:pStyle w:val="Kommentartext"/>
              <w:spacing w:after="0"/>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2"/>
                <w:szCs w:val="22"/>
                <w:lang w:val="de-DE"/>
              </w:rPr>
            </w:pPr>
            <w:r w:rsidRPr="00E13E0B">
              <w:rPr>
                <w:rFonts w:ascii="Arial" w:hAnsi="Arial" w:cs="Arial"/>
                <w:b w:val="0"/>
                <w:color w:val="auto"/>
                <w:sz w:val="22"/>
                <w:szCs w:val="22"/>
                <w:lang w:val="de-DE"/>
              </w:rPr>
              <w:t>(€)</w:t>
            </w:r>
          </w:p>
        </w:tc>
      </w:tr>
      <w:tr w:rsidR="00E13E0B" w:rsidRPr="00E13E0B" w14:paraId="72324C95" w14:textId="77777777" w:rsidTr="00DF0A48">
        <w:trPr>
          <w:cnfStyle w:val="000000100000" w:firstRow="0" w:lastRow="0" w:firstColumn="0" w:lastColumn="0" w:oddVBand="0" w:evenVBand="0" w:oddHBand="1" w:evenHBand="0" w:firstRowFirstColumn="0" w:firstRowLastColumn="0" w:lastRowFirstColumn="0" w:lastRowLastColumn="0"/>
          <w:trHeight w:val="494"/>
        </w:trPr>
        <w:tc>
          <w:tcPr>
            <w:cnfStyle w:val="001000000000" w:firstRow="0" w:lastRow="0" w:firstColumn="1" w:lastColumn="0" w:oddVBand="0" w:evenVBand="0" w:oddHBand="0" w:evenHBand="0" w:firstRowFirstColumn="0" w:firstRowLastColumn="0" w:lastRowFirstColumn="0" w:lastRowLastColumn="0"/>
            <w:tcW w:w="2323" w:type="dxa"/>
          </w:tcPr>
          <w:p w14:paraId="57908D7D" w14:textId="77777777" w:rsidR="00E13E0B" w:rsidRPr="002E2DB5" w:rsidRDefault="00E13E0B" w:rsidP="00FE1B82">
            <w:pPr>
              <w:pStyle w:val="Kommentartext"/>
              <w:rPr>
                <w:rFonts w:ascii="Arial" w:hAnsi="Arial" w:cs="Arial"/>
                <w:b w:val="0"/>
                <w:lang w:val="de-DE"/>
              </w:rPr>
            </w:pPr>
          </w:p>
        </w:tc>
        <w:tc>
          <w:tcPr>
            <w:tcW w:w="2465" w:type="dxa"/>
          </w:tcPr>
          <w:p w14:paraId="5F90D1D8" w14:textId="7C692478" w:rsidR="00E13E0B" w:rsidRPr="00E13E0B"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Produkt</w:t>
            </w:r>
            <w:r w:rsidRPr="00E13E0B">
              <w:rPr>
                <w:rFonts w:ascii="Arial" w:hAnsi="Arial" w:cs="Arial"/>
                <w:lang w:val="de-DE"/>
              </w:rPr>
              <w:t xml:space="preserve"> 1</w:t>
            </w:r>
          </w:p>
        </w:tc>
        <w:tc>
          <w:tcPr>
            <w:tcW w:w="2437" w:type="dxa"/>
          </w:tcPr>
          <w:p w14:paraId="51CF38B7"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37" w:type="dxa"/>
          </w:tcPr>
          <w:p w14:paraId="15BF97E1"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E13E0B" w14:paraId="3F19E12C" w14:textId="77777777" w:rsidTr="00DF0A48">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0EB0D2AA" w14:textId="77777777" w:rsidR="00E13E0B" w:rsidRPr="002E2DB5" w:rsidRDefault="00E13E0B" w:rsidP="00FE1B82">
            <w:pPr>
              <w:pStyle w:val="Kommentartext"/>
              <w:rPr>
                <w:rFonts w:ascii="Arial" w:hAnsi="Arial" w:cs="Arial"/>
                <w:b w:val="0"/>
                <w:lang w:val="de-DE"/>
              </w:rPr>
            </w:pPr>
          </w:p>
        </w:tc>
        <w:tc>
          <w:tcPr>
            <w:tcW w:w="2465" w:type="dxa"/>
          </w:tcPr>
          <w:p w14:paraId="308E71D7" w14:textId="498E50B9" w:rsidR="00E13E0B" w:rsidRPr="00E13E0B"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Pr>
                <w:rFonts w:ascii="Arial" w:hAnsi="Arial" w:cs="Arial"/>
                <w:lang w:val="de-DE"/>
              </w:rPr>
              <w:t>…</w:t>
            </w:r>
          </w:p>
        </w:tc>
        <w:tc>
          <w:tcPr>
            <w:tcW w:w="2437" w:type="dxa"/>
          </w:tcPr>
          <w:p w14:paraId="63B213C7"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37" w:type="dxa"/>
          </w:tcPr>
          <w:p w14:paraId="41ADAEDB"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E13E0B" w14:paraId="09F9BFB8" w14:textId="77777777" w:rsidTr="00DF0A48">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5EE0381D" w14:textId="77777777" w:rsidR="00E13E0B" w:rsidRPr="002E2DB5" w:rsidRDefault="00E13E0B" w:rsidP="00FE1B82">
            <w:pPr>
              <w:pStyle w:val="Kommentartext"/>
              <w:rPr>
                <w:rFonts w:ascii="Arial" w:hAnsi="Arial" w:cs="Arial"/>
                <w:b w:val="0"/>
                <w:lang w:val="de-DE"/>
              </w:rPr>
            </w:pPr>
          </w:p>
        </w:tc>
        <w:tc>
          <w:tcPr>
            <w:tcW w:w="2465" w:type="dxa"/>
          </w:tcPr>
          <w:p w14:paraId="5AD59649" w14:textId="0E9A22F2" w:rsidR="00E13E0B" w:rsidRPr="00E13E0B"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Nebenprodukt 1</w:t>
            </w:r>
          </w:p>
        </w:tc>
        <w:tc>
          <w:tcPr>
            <w:tcW w:w="2437" w:type="dxa"/>
          </w:tcPr>
          <w:p w14:paraId="4EF361FC"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37" w:type="dxa"/>
          </w:tcPr>
          <w:p w14:paraId="6A02D6DD"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E13E0B" w14:paraId="182A84A8" w14:textId="77777777" w:rsidTr="00DF0A48">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4D3CAABE" w14:textId="77777777" w:rsidR="00E13E0B" w:rsidRPr="002E2DB5" w:rsidRDefault="00E13E0B" w:rsidP="00FE1B82">
            <w:pPr>
              <w:pStyle w:val="Kommentartext"/>
              <w:rPr>
                <w:rFonts w:ascii="Arial" w:hAnsi="Arial" w:cs="Arial"/>
                <w:b w:val="0"/>
                <w:lang w:val="de-DE"/>
              </w:rPr>
            </w:pPr>
          </w:p>
        </w:tc>
        <w:tc>
          <w:tcPr>
            <w:tcW w:w="2465" w:type="dxa"/>
          </w:tcPr>
          <w:p w14:paraId="2B6F1E01" w14:textId="7E8E4583" w:rsidR="00E13E0B" w:rsidRPr="00E13E0B"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Pr>
                <w:rFonts w:ascii="Arial" w:hAnsi="Arial" w:cs="Arial"/>
                <w:lang w:val="de-DE"/>
              </w:rPr>
              <w:t>…</w:t>
            </w:r>
          </w:p>
        </w:tc>
        <w:tc>
          <w:tcPr>
            <w:tcW w:w="2437" w:type="dxa"/>
          </w:tcPr>
          <w:p w14:paraId="60DEE42D"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37" w:type="dxa"/>
          </w:tcPr>
          <w:p w14:paraId="61E48E0D"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E13E0B" w14:paraId="189EBE9F" w14:textId="77777777" w:rsidTr="00DF0A48">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322FE524" w14:textId="77777777" w:rsidR="00E13E0B" w:rsidRPr="002E2DB5" w:rsidRDefault="00E13E0B" w:rsidP="00FE1B82">
            <w:pPr>
              <w:pStyle w:val="Kommentartext"/>
              <w:rPr>
                <w:rFonts w:ascii="Arial" w:hAnsi="Arial" w:cs="Arial"/>
                <w:b w:val="0"/>
                <w:lang w:val="de-DE"/>
              </w:rPr>
            </w:pPr>
          </w:p>
        </w:tc>
        <w:tc>
          <w:tcPr>
            <w:tcW w:w="2465" w:type="dxa"/>
          </w:tcPr>
          <w:p w14:paraId="7276742F" w14:textId="45E83EA7" w:rsidR="00E13E0B" w:rsidRPr="00E13E0B"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Abfall</w:t>
            </w:r>
          </w:p>
        </w:tc>
        <w:tc>
          <w:tcPr>
            <w:tcW w:w="2437" w:type="dxa"/>
          </w:tcPr>
          <w:p w14:paraId="455434AC"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37" w:type="dxa"/>
          </w:tcPr>
          <w:p w14:paraId="4A757F3A"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E13E0B" w14:paraId="1E6C5A00" w14:textId="77777777" w:rsidTr="00DF0A48">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1D03987B" w14:textId="77777777" w:rsidR="00E13E0B" w:rsidRPr="002E2DB5" w:rsidRDefault="00E13E0B" w:rsidP="00FE1B82">
            <w:pPr>
              <w:pStyle w:val="Kommentartext"/>
              <w:rPr>
                <w:rFonts w:ascii="Arial" w:hAnsi="Arial" w:cs="Arial"/>
                <w:b w:val="0"/>
                <w:lang w:val="de-DE"/>
              </w:rPr>
            </w:pPr>
          </w:p>
        </w:tc>
        <w:tc>
          <w:tcPr>
            <w:tcW w:w="2465" w:type="dxa"/>
          </w:tcPr>
          <w:p w14:paraId="2DFD5B6F" w14:textId="77012776" w:rsidR="00E13E0B" w:rsidRPr="00E13E0B"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Pr>
                <w:rFonts w:ascii="Arial" w:hAnsi="Arial" w:cs="Arial"/>
                <w:lang w:val="de-DE"/>
              </w:rPr>
              <w:t>Abwasser</w:t>
            </w:r>
          </w:p>
        </w:tc>
        <w:tc>
          <w:tcPr>
            <w:tcW w:w="2437" w:type="dxa"/>
          </w:tcPr>
          <w:p w14:paraId="6BA9865E"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37" w:type="dxa"/>
          </w:tcPr>
          <w:p w14:paraId="6194A434"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E13E0B" w14:paraId="1CABD897" w14:textId="77777777" w:rsidTr="00DF0A48">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3DC5762F" w14:textId="77777777" w:rsidR="00E13E0B" w:rsidRPr="002E2DB5" w:rsidRDefault="00E13E0B" w:rsidP="00FE1B82">
            <w:pPr>
              <w:pStyle w:val="Kommentartext"/>
              <w:rPr>
                <w:rFonts w:ascii="Arial" w:hAnsi="Arial" w:cs="Arial"/>
                <w:b w:val="0"/>
                <w:lang w:val="de-DE"/>
              </w:rPr>
            </w:pPr>
          </w:p>
        </w:tc>
        <w:tc>
          <w:tcPr>
            <w:tcW w:w="2465" w:type="dxa"/>
          </w:tcPr>
          <w:p w14:paraId="5B53CE27" w14:textId="5515E21F" w:rsidR="00E13E0B" w:rsidRPr="00E13E0B"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Abwärme</w:t>
            </w:r>
          </w:p>
        </w:tc>
        <w:tc>
          <w:tcPr>
            <w:tcW w:w="2437" w:type="dxa"/>
          </w:tcPr>
          <w:p w14:paraId="39188948"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37" w:type="dxa"/>
          </w:tcPr>
          <w:p w14:paraId="7D576432"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E13E0B" w:rsidRPr="00E13E0B" w14:paraId="77381DFF" w14:textId="77777777" w:rsidTr="00DF0A48">
        <w:trPr>
          <w:trHeight w:val="478"/>
        </w:trPr>
        <w:tc>
          <w:tcPr>
            <w:cnfStyle w:val="001000000000" w:firstRow="0" w:lastRow="0" w:firstColumn="1" w:lastColumn="0" w:oddVBand="0" w:evenVBand="0" w:oddHBand="0" w:evenHBand="0" w:firstRowFirstColumn="0" w:firstRowLastColumn="0" w:lastRowFirstColumn="0" w:lastRowLastColumn="0"/>
            <w:tcW w:w="2323" w:type="dxa"/>
          </w:tcPr>
          <w:p w14:paraId="07A0C73D" w14:textId="77777777" w:rsidR="00E13E0B" w:rsidRPr="002E2DB5" w:rsidRDefault="00E13E0B" w:rsidP="00FE1B82">
            <w:pPr>
              <w:pStyle w:val="Kommentartext"/>
              <w:rPr>
                <w:rFonts w:ascii="Arial" w:hAnsi="Arial" w:cs="Arial"/>
                <w:b w:val="0"/>
                <w:lang w:val="de-DE"/>
              </w:rPr>
            </w:pPr>
          </w:p>
        </w:tc>
        <w:tc>
          <w:tcPr>
            <w:tcW w:w="2465" w:type="dxa"/>
          </w:tcPr>
          <w:p w14:paraId="3E083358" w14:textId="77777777" w:rsidR="00E13E0B" w:rsidRPr="00E13E0B"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r w:rsidRPr="00E13E0B">
              <w:rPr>
                <w:rFonts w:ascii="Arial" w:hAnsi="Arial" w:cs="Arial"/>
                <w:lang w:val="de-DE"/>
              </w:rPr>
              <w:t>Energie</w:t>
            </w:r>
          </w:p>
        </w:tc>
        <w:tc>
          <w:tcPr>
            <w:tcW w:w="2437" w:type="dxa"/>
          </w:tcPr>
          <w:p w14:paraId="5BA69C0C"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37" w:type="dxa"/>
          </w:tcPr>
          <w:p w14:paraId="21BD5379" w14:textId="77777777" w:rsidR="00E13E0B" w:rsidRPr="002E2DB5" w:rsidRDefault="00E13E0B"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E13E0B" w:rsidRPr="00E13E0B" w14:paraId="3FBF9714" w14:textId="77777777" w:rsidTr="00DF0A48">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2323" w:type="dxa"/>
          </w:tcPr>
          <w:p w14:paraId="169ED6FF" w14:textId="77777777" w:rsidR="00E13E0B" w:rsidRPr="002E2DB5" w:rsidRDefault="00E13E0B" w:rsidP="00FE1B82">
            <w:pPr>
              <w:pStyle w:val="Kommentartext"/>
              <w:rPr>
                <w:rFonts w:ascii="Arial" w:hAnsi="Arial" w:cs="Arial"/>
                <w:b w:val="0"/>
                <w:lang w:val="de-DE"/>
              </w:rPr>
            </w:pPr>
          </w:p>
        </w:tc>
        <w:tc>
          <w:tcPr>
            <w:tcW w:w="2465" w:type="dxa"/>
          </w:tcPr>
          <w:p w14:paraId="66AAA051" w14:textId="459F017A" w:rsidR="00E13E0B" w:rsidRPr="00E13E0B"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w:t>
            </w:r>
          </w:p>
        </w:tc>
        <w:tc>
          <w:tcPr>
            <w:tcW w:w="2437" w:type="dxa"/>
          </w:tcPr>
          <w:p w14:paraId="3AD53FA8"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37" w:type="dxa"/>
          </w:tcPr>
          <w:p w14:paraId="21F7F004" w14:textId="77777777" w:rsidR="00E13E0B" w:rsidRPr="002E2DB5" w:rsidRDefault="00E13E0B"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bl>
    <w:p w14:paraId="08441A59" w14:textId="77777777" w:rsidR="00E13E0B" w:rsidRPr="007A42FC" w:rsidRDefault="00E13E0B" w:rsidP="00B938A8">
      <w:pPr>
        <w:rPr>
          <w:rFonts w:ascii="Arial" w:eastAsia="Arial" w:hAnsi="Arial" w:cs="Arial"/>
          <w:sz w:val="20"/>
          <w:szCs w:val="20"/>
          <w:lang w:val="de-DE"/>
        </w:rPr>
      </w:pPr>
    </w:p>
    <w:p w14:paraId="024AA61A" w14:textId="77777777" w:rsidR="00B938A8" w:rsidRDefault="00B938A8" w:rsidP="00B938A8">
      <w:pPr>
        <w:pStyle w:val="berschrift3"/>
        <w:numPr>
          <w:ilvl w:val="2"/>
          <w:numId w:val="4"/>
        </w:numPr>
        <w:rPr>
          <w:lang w:val="de-DE"/>
        </w:rPr>
      </w:pPr>
      <w:bookmarkStart w:id="7" w:name="_Toc201823619"/>
      <w:r>
        <w:rPr>
          <w:lang w:val="de-DE"/>
        </w:rPr>
        <w:t>Beschreibung der im Betrieb ablaufenden Prozesse</w:t>
      </w:r>
      <w:bookmarkEnd w:id="7"/>
    </w:p>
    <w:p w14:paraId="04D2EABF" w14:textId="0C9BC6A6" w:rsidR="00B938A8" w:rsidRDefault="00B938A8" w:rsidP="00CB65D7">
      <w:pPr>
        <w:spacing w:after="0"/>
        <w:rPr>
          <w:rFonts w:ascii="Arial" w:eastAsia="Arial" w:hAnsi="Arial" w:cs="Arial"/>
          <w:i/>
          <w:sz w:val="20"/>
          <w:szCs w:val="20"/>
          <w:lang w:val="de-DE"/>
        </w:rPr>
      </w:pPr>
      <w:r>
        <w:rPr>
          <w:rFonts w:ascii="Arial" w:eastAsia="Arial" w:hAnsi="Arial" w:cs="Arial"/>
          <w:i/>
          <w:sz w:val="20"/>
          <w:szCs w:val="20"/>
          <w:lang w:val="de-DE"/>
        </w:rPr>
        <w:t>// G</w:t>
      </w:r>
      <w:r w:rsidRPr="00B938A8">
        <w:rPr>
          <w:rFonts w:ascii="Arial" w:eastAsia="Arial" w:hAnsi="Arial" w:cs="Arial"/>
          <w:i/>
          <w:sz w:val="20"/>
          <w:szCs w:val="20"/>
          <w:lang w:val="de-DE"/>
        </w:rPr>
        <w:t xml:space="preserve">ehen Sie </w:t>
      </w:r>
      <w:r w:rsidR="00845209">
        <w:rPr>
          <w:rFonts w:ascii="Arial" w:eastAsia="Arial" w:hAnsi="Arial" w:cs="Arial"/>
          <w:i/>
          <w:sz w:val="20"/>
          <w:szCs w:val="20"/>
          <w:lang w:val="de-DE"/>
        </w:rPr>
        <w:t xml:space="preserve">hier </w:t>
      </w:r>
      <w:r w:rsidRPr="00B938A8">
        <w:rPr>
          <w:rFonts w:ascii="Arial" w:eastAsia="Arial" w:hAnsi="Arial" w:cs="Arial"/>
          <w:i/>
          <w:sz w:val="20"/>
          <w:szCs w:val="20"/>
          <w:lang w:val="de-DE"/>
        </w:rPr>
        <w:t>auch auf Betriebszeiten des Unternehmens, Betriebsstunden der Anlagen, Schichtzeiten sowie notwendige Mitarbeiterzahlen ein.</w:t>
      </w:r>
      <w:r w:rsidR="00845209">
        <w:rPr>
          <w:rFonts w:ascii="Arial" w:eastAsia="Arial" w:hAnsi="Arial" w:cs="Arial"/>
          <w:i/>
          <w:sz w:val="20"/>
          <w:szCs w:val="20"/>
          <w:lang w:val="de-DE"/>
        </w:rPr>
        <w:t xml:space="preserve"> Benennen Sie die Ansprechpartner im Unternehmen</w:t>
      </w:r>
      <w:r w:rsidR="00290A05">
        <w:rPr>
          <w:rFonts w:ascii="Arial" w:eastAsia="Arial" w:hAnsi="Arial" w:cs="Arial"/>
          <w:i/>
          <w:sz w:val="20"/>
          <w:szCs w:val="20"/>
          <w:lang w:val="de-DE"/>
        </w:rPr>
        <w:t xml:space="preserve"> für die Produktionsbereiche / Prozesse</w:t>
      </w:r>
      <w:r w:rsidR="00845209">
        <w:rPr>
          <w:rFonts w:ascii="Arial" w:eastAsia="Arial" w:hAnsi="Arial" w:cs="Arial"/>
          <w:i/>
          <w:sz w:val="20"/>
          <w:szCs w:val="20"/>
          <w:lang w:val="de-DE"/>
        </w:rPr>
        <w:t>. //</w:t>
      </w:r>
    </w:p>
    <w:p w14:paraId="5A5FB1B5" w14:textId="64641474" w:rsidR="008A45BC" w:rsidRDefault="008A45BC" w:rsidP="00CB65D7">
      <w:pPr>
        <w:shd w:val="clear" w:color="auto" w:fill="D9D9D9" w:themeFill="background1" w:themeFillShade="D9"/>
        <w:spacing w:after="0"/>
        <w:rPr>
          <w:rFonts w:ascii="Arial" w:eastAsia="Arial" w:hAnsi="Arial" w:cs="Arial"/>
          <w:sz w:val="20"/>
          <w:szCs w:val="20"/>
          <w:lang w:val="de-DE"/>
        </w:rPr>
      </w:pPr>
      <w:r w:rsidRPr="00845209">
        <w:rPr>
          <w:rFonts w:ascii="Arial" w:eastAsia="Arial" w:hAnsi="Arial" w:cs="Arial"/>
          <w:sz w:val="20"/>
          <w:szCs w:val="20"/>
          <w:lang w:val="de-DE"/>
        </w:rPr>
        <w:t>TEXT</w:t>
      </w:r>
    </w:p>
    <w:p w14:paraId="1FE5AAE4" w14:textId="77777777" w:rsidR="00CB65D7" w:rsidRPr="008A45BC" w:rsidRDefault="00CB65D7" w:rsidP="008A45BC">
      <w:pPr>
        <w:shd w:val="clear" w:color="auto" w:fill="D9D9D9" w:themeFill="background1" w:themeFillShade="D9"/>
        <w:rPr>
          <w:rFonts w:ascii="Arial" w:eastAsia="Arial" w:hAnsi="Arial" w:cs="Arial"/>
          <w:sz w:val="20"/>
          <w:szCs w:val="20"/>
          <w:lang w:val="de-DE"/>
        </w:rPr>
      </w:pPr>
    </w:p>
    <w:p w14:paraId="0CBA0765" w14:textId="2D53D4BC" w:rsidR="008A45BC" w:rsidRPr="008A45BC" w:rsidRDefault="008A45BC" w:rsidP="008A45BC">
      <w:pPr>
        <w:pStyle w:val="berschrift3"/>
        <w:numPr>
          <w:ilvl w:val="2"/>
          <w:numId w:val="4"/>
        </w:numPr>
        <w:rPr>
          <w:lang w:val="de-DE"/>
        </w:rPr>
      </w:pPr>
      <w:bookmarkStart w:id="8" w:name="_Toc201823620"/>
      <w:r w:rsidRPr="008A45BC">
        <w:rPr>
          <w:lang w:val="de-DE"/>
        </w:rPr>
        <w:t>Darstellung der innerbetrieblichen Material- und Energieverluste</w:t>
      </w:r>
      <w:bookmarkEnd w:id="8"/>
      <w:r w:rsidRPr="008A45BC">
        <w:rPr>
          <w:lang w:val="de-DE"/>
        </w:rPr>
        <w:t xml:space="preserve"> </w:t>
      </w:r>
    </w:p>
    <w:p w14:paraId="57BA75D9" w14:textId="4640D0CD" w:rsidR="008A45BC" w:rsidRPr="008A45BC" w:rsidRDefault="008A45BC" w:rsidP="008A45BC">
      <w:pPr>
        <w:spacing w:after="0" w:line="240" w:lineRule="auto"/>
        <w:ind w:left="171" w:right="-20"/>
        <w:rPr>
          <w:rFonts w:ascii="Arial" w:eastAsia="Arial" w:hAnsi="Arial" w:cs="Arial"/>
          <w:i/>
          <w:color w:val="010101"/>
          <w:w w:val="102"/>
          <w:sz w:val="20"/>
          <w:szCs w:val="20"/>
          <w:lang w:val="de-DE"/>
        </w:rPr>
      </w:pPr>
      <w:r w:rsidRPr="008A45BC">
        <w:rPr>
          <w:rFonts w:ascii="Arial" w:eastAsia="Arial" w:hAnsi="Arial" w:cs="Arial"/>
          <w:i/>
          <w:color w:val="010101"/>
          <w:w w:val="102"/>
          <w:sz w:val="20"/>
          <w:szCs w:val="20"/>
          <w:lang w:val="de-DE"/>
        </w:rPr>
        <w:t>// Hinweis: Berücksichtigen Sie hier auch Materialverbrauch, der sich durch eine andere Produktgestaltung o.ä. reduzieren lassen könnte. //</w:t>
      </w:r>
    </w:p>
    <w:p w14:paraId="2747DC9A" w14:textId="77777777" w:rsidR="008A45BC" w:rsidRPr="0007694D" w:rsidRDefault="008A45BC" w:rsidP="008A45BC">
      <w:pPr>
        <w:spacing w:after="0" w:line="240" w:lineRule="auto"/>
        <w:ind w:left="171" w:right="-20"/>
        <w:rPr>
          <w:rFonts w:ascii="Arial" w:eastAsia="Arial" w:hAnsi="Arial" w:cs="Arial"/>
          <w:lang w:val="de-DE"/>
        </w:rPr>
      </w:pPr>
    </w:p>
    <w:p w14:paraId="01597943" w14:textId="3672AE5C" w:rsidR="005A7634" w:rsidRPr="008A45BC" w:rsidRDefault="008A45BC" w:rsidP="005A7634">
      <w:pPr>
        <w:pStyle w:val="Listenabsatz"/>
        <w:numPr>
          <w:ilvl w:val="0"/>
          <w:numId w:val="8"/>
        </w:numPr>
        <w:spacing w:after="120" w:line="240" w:lineRule="auto"/>
        <w:ind w:left="714" w:right="-23" w:hanging="357"/>
        <w:rPr>
          <w:rFonts w:ascii="Arial" w:eastAsia="Arial" w:hAnsi="Arial" w:cs="Arial"/>
          <w:lang w:val="de-DE"/>
        </w:rPr>
      </w:pPr>
      <w:r w:rsidRPr="008A45BC">
        <w:rPr>
          <w:rFonts w:ascii="Arial" w:eastAsia="Arial" w:hAnsi="Arial" w:cs="Arial"/>
          <w:color w:val="010101"/>
          <w:w w:val="123"/>
          <w:lang w:val="de-DE"/>
        </w:rPr>
        <w:t>An</w:t>
      </w:r>
      <w:r w:rsidRPr="008A45BC">
        <w:rPr>
          <w:rFonts w:ascii="Arial" w:eastAsia="Arial" w:hAnsi="Arial" w:cs="Arial"/>
          <w:color w:val="010101"/>
          <w:spacing w:val="-25"/>
          <w:w w:val="123"/>
          <w:lang w:val="de-DE"/>
        </w:rPr>
        <w:t xml:space="preserve"> </w:t>
      </w:r>
      <w:r w:rsidRPr="008A45BC">
        <w:rPr>
          <w:rFonts w:ascii="Arial" w:eastAsia="Arial" w:hAnsi="Arial" w:cs="Arial"/>
          <w:color w:val="010101"/>
          <w:lang w:val="de-DE"/>
        </w:rPr>
        <w:t>welchen</w:t>
      </w:r>
      <w:r w:rsidRPr="008A45BC">
        <w:rPr>
          <w:rFonts w:ascii="Arial" w:eastAsia="Arial" w:hAnsi="Arial" w:cs="Arial"/>
          <w:color w:val="010101"/>
          <w:spacing w:val="31"/>
          <w:lang w:val="de-DE"/>
        </w:rPr>
        <w:t xml:space="preserve"> </w:t>
      </w:r>
      <w:r w:rsidRPr="008A45BC">
        <w:rPr>
          <w:rFonts w:ascii="Arial" w:eastAsia="Arial" w:hAnsi="Arial" w:cs="Arial"/>
          <w:color w:val="010101"/>
          <w:lang w:val="de-DE"/>
        </w:rPr>
        <w:t>Stellen</w:t>
      </w:r>
      <w:r w:rsidRPr="008A45BC">
        <w:rPr>
          <w:rFonts w:ascii="Arial" w:eastAsia="Arial" w:hAnsi="Arial" w:cs="Arial"/>
          <w:color w:val="010101"/>
          <w:spacing w:val="-6"/>
          <w:lang w:val="de-DE"/>
        </w:rPr>
        <w:t xml:space="preserve"> </w:t>
      </w:r>
      <w:r w:rsidRPr="008A45BC">
        <w:rPr>
          <w:rFonts w:ascii="Arial" w:eastAsia="Arial" w:hAnsi="Arial" w:cs="Arial"/>
          <w:color w:val="010101"/>
          <w:lang w:val="de-DE"/>
        </w:rPr>
        <w:t>im</w:t>
      </w:r>
      <w:r w:rsidRPr="008A45BC">
        <w:rPr>
          <w:rFonts w:ascii="Arial" w:eastAsia="Arial" w:hAnsi="Arial" w:cs="Arial"/>
          <w:color w:val="010101"/>
          <w:spacing w:val="10"/>
          <w:lang w:val="de-DE"/>
        </w:rPr>
        <w:t xml:space="preserve"> </w:t>
      </w:r>
      <w:r w:rsidRPr="008A45BC">
        <w:rPr>
          <w:rFonts w:ascii="Arial" w:eastAsia="Arial" w:hAnsi="Arial" w:cs="Arial"/>
          <w:color w:val="010101"/>
          <w:lang w:val="de-DE"/>
        </w:rPr>
        <w:t>Unternehmen</w:t>
      </w:r>
      <w:r w:rsidRPr="008A45BC">
        <w:rPr>
          <w:rFonts w:ascii="Arial" w:eastAsia="Arial" w:hAnsi="Arial" w:cs="Arial"/>
          <w:color w:val="010101"/>
          <w:spacing w:val="46"/>
          <w:lang w:val="de-DE"/>
        </w:rPr>
        <w:t xml:space="preserve"> </w:t>
      </w:r>
      <w:r w:rsidRPr="008A45BC">
        <w:rPr>
          <w:rFonts w:ascii="Arial" w:eastAsia="Arial" w:hAnsi="Arial" w:cs="Arial"/>
          <w:color w:val="010101"/>
          <w:lang w:val="de-DE"/>
        </w:rPr>
        <w:t>treten</w:t>
      </w:r>
      <w:r w:rsidRPr="008A45BC">
        <w:rPr>
          <w:rFonts w:ascii="Arial" w:eastAsia="Arial" w:hAnsi="Arial" w:cs="Arial"/>
          <w:color w:val="010101"/>
          <w:spacing w:val="36"/>
          <w:lang w:val="de-DE"/>
        </w:rPr>
        <w:t xml:space="preserve"> Energie- oder </w:t>
      </w:r>
      <w:r w:rsidRPr="008A45BC">
        <w:rPr>
          <w:rFonts w:ascii="Arial" w:eastAsia="Arial" w:hAnsi="Arial" w:cs="Arial"/>
          <w:color w:val="010101"/>
          <w:lang w:val="de-DE"/>
        </w:rPr>
        <w:t>Materialverluste</w:t>
      </w:r>
      <w:r w:rsidRPr="008A45BC">
        <w:rPr>
          <w:rFonts w:ascii="Arial" w:eastAsia="Arial" w:hAnsi="Arial" w:cs="Arial"/>
          <w:color w:val="010101"/>
          <w:spacing w:val="40"/>
          <w:lang w:val="de-DE"/>
        </w:rPr>
        <w:t xml:space="preserve"> </w:t>
      </w:r>
      <w:r w:rsidRPr="008A45BC">
        <w:rPr>
          <w:rFonts w:ascii="Arial" w:eastAsia="Arial" w:hAnsi="Arial" w:cs="Arial"/>
          <w:color w:val="010101"/>
          <w:lang w:val="de-DE"/>
        </w:rPr>
        <w:t>auf</w:t>
      </w:r>
      <w:r w:rsidR="005A7634">
        <w:rPr>
          <w:rFonts w:ascii="Arial" w:eastAsia="Arial" w:hAnsi="Arial" w:cs="Arial"/>
          <w:color w:val="010101"/>
          <w:lang w:val="de-DE"/>
        </w:rPr>
        <w:t xml:space="preserve"> und wie </w:t>
      </w:r>
      <w:r w:rsidR="005A7634" w:rsidRPr="008A45BC">
        <w:rPr>
          <w:rFonts w:ascii="Arial" w:eastAsia="Arial" w:hAnsi="Arial" w:cs="Arial"/>
          <w:color w:val="010101"/>
          <w:lang w:val="de-DE"/>
        </w:rPr>
        <w:t>hoch</w:t>
      </w:r>
      <w:r w:rsidR="005A7634" w:rsidRPr="008A45BC">
        <w:rPr>
          <w:rFonts w:ascii="Arial" w:eastAsia="Arial" w:hAnsi="Arial" w:cs="Arial"/>
          <w:color w:val="010101"/>
          <w:spacing w:val="17"/>
          <w:lang w:val="de-DE"/>
        </w:rPr>
        <w:t xml:space="preserve"> </w:t>
      </w:r>
      <w:r w:rsidR="005A7634" w:rsidRPr="008A45BC">
        <w:rPr>
          <w:rFonts w:ascii="Arial" w:eastAsia="Arial" w:hAnsi="Arial" w:cs="Arial"/>
          <w:color w:val="010101"/>
          <w:lang w:val="de-DE"/>
        </w:rPr>
        <w:t>sind</w:t>
      </w:r>
      <w:r w:rsidR="005A7634" w:rsidRPr="008A45BC">
        <w:rPr>
          <w:rFonts w:ascii="Arial" w:eastAsia="Arial" w:hAnsi="Arial" w:cs="Arial"/>
          <w:color w:val="010101"/>
          <w:spacing w:val="-4"/>
          <w:lang w:val="de-DE"/>
        </w:rPr>
        <w:t xml:space="preserve"> </w:t>
      </w:r>
      <w:r w:rsidR="005A7634" w:rsidRPr="008A45BC">
        <w:rPr>
          <w:rFonts w:ascii="Arial" w:eastAsia="Arial" w:hAnsi="Arial" w:cs="Arial"/>
          <w:color w:val="010101"/>
          <w:lang w:val="de-DE"/>
        </w:rPr>
        <w:t>die</w:t>
      </w:r>
      <w:r w:rsidR="005A7634" w:rsidRPr="008A45BC">
        <w:rPr>
          <w:rFonts w:ascii="Arial" w:eastAsia="Arial" w:hAnsi="Arial" w:cs="Arial"/>
          <w:color w:val="010101"/>
          <w:spacing w:val="6"/>
          <w:lang w:val="de-DE"/>
        </w:rPr>
        <w:t xml:space="preserve"> </w:t>
      </w:r>
      <w:r w:rsidR="005A7634">
        <w:rPr>
          <w:rFonts w:ascii="Arial" w:eastAsia="Arial" w:hAnsi="Arial" w:cs="Arial"/>
          <w:spacing w:val="6"/>
          <w:lang w:val="de-DE"/>
        </w:rPr>
        <w:t>Material- und Energieverluste</w:t>
      </w:r>
      <w:r w:rsidR="005A7634" w:rsidRPr="008A45BC">
        <w:rPr>
          <w:rFonts w:ascii="Arial" w:eastAsia="Arial" w:hAnsi="Arial" w:cs="Arial"/>
          <w:color w:val="010101"/>
          <w:spacing w:val="46"/>
          <w:lang w:val="de-DE"/>
        </w:rPr>
        <w:t xml:space="preserve"> </w:t>
      </w:r>
      <w:r w:rsidR="005A7634" w:rsidRPr="008A45BC">
        <w:rPr>
          <w:rFonts w:ascii="Arial" w:eastAsia="Arial" w:hAnsi="Arial" w:cs="Arial"/>
          <w:color w:val="010101"/>
          <w:lang w:val="de-DE"/>
        </w:rPr>
        <w:t>(Mengen-,</w:t>
      </w:r>
      <w:r w:rsidR="004A5890">
        <w:rPr>
          <w:rFonts w:ascii="Arial" w:eastAsia="Arial" w:hAnsi="Arial" w:cs="Arial"/>
          <w:color w:val="010101"/>
          <w:lang w:val="de-DE"/>
        </w:rPr>
        <w:t>kWh-</w:t>
      </w:r>
      <w:r w:rsidR="005A7634">
        <w:rPr>
          <w:rFonts w:ascii="Arial" w:eastAsia="Arial" w:hAnsi="Arial" w:cs="Arial"/>
          <w:color w:val="010101"/>
          <w:lang w:val="de-DE"/>
        </w:rPr>
        <w:t xml:space="preserve"> </w:t>
      </w:r>
      <w:r w:rsidR="005A7634" w:rsidRPr="008A45BC">
        <w:rPr>
          <w:rFonts w:ascii="Arial" w:eastAsia="Arial" w:hAnsi="Arial" w:cs="Arial"/>
          <w:color w:val="010101"/>
          <w:lang w:val="de-DE"/>
        </w:rPr>
        <w:t>und</w:t>
      </w:r>
      <w:r w:rsidR="005A7634" w:rsidRPr="008A45BC">
        <w:rPr>
          <w:rFonts w:ascii="Arial" w:eastAsia="Arial" w:hAnsi="Arial" w:cs="Arial"/>
          <w:color w:val="010101"/>
          <w:spacing w:val="14"/>
          <w:lang w:val="de-DE"/>
        </w:rPr>
        <w:t xml:space="preserve"> </w:t>
      </w:r>
      <w:r w:rsidR="005A7634" w:rsidRPr="008A45BC">
        <w:rPr>
          <w:rFonts w:ascii="Arial" w:eastAsia="Arial" w:hAnsi="Arial" w:cs="Arial"/>
          <w:color w:val="010101"/>
          <w:lang w:val="de-DE"/>
        </w:rPr>
        <w:t>Euro-Angabe)?</w:t>
      </w:r>
      <w:r w:rsidR="00744BAF">
        <w:rPr>
          <w:rFonts w:ascii="Arial" w:eastAsia="Arial" w:hAnsi="Arial" w:cs="Arial"/>
          <w:color w:val="010101"/>
          <w:lang w:val="de-DE"/>
        </w:rPr>
        <w:t xml:space="preserve"> Wie wurden die Verluste ermittelt?</w:t>
      </w:r>
    </w:p>
    <w:p w14:paraId="0AE6C076" w14:textId="48B105E7" w:rsidR="008A45BC" w:rsidRPr="008A45BC" w:rsidRDefault="008A45BC" w:rsidP="005A7634">
      <w:pPr>
        <w:pStyle w:val="Listenabsatz"/>
        <w:spacing w:before="47" w:after="0" w:line="240" w:lineRule="auto"/>
        <w:ind w:right="-20"/>
        <w:rPr>
          <w:rFonts w:ascii="Arial" w:eastAsia="Arial" w:hAnsi="Arial" w:cs="Arial"/>
          <w:lang w:val="de-DE"/>
        </w:rPr>
      </w:pPr>
    </w:p>
    <w:p w14:paraId="51723167" w14:textId="77777777" w:rsidR="008A45BC" w:rsidRPr="008A45BC" w:rsidRDefault="008A45BC" w:rsidP="008A45BC">
      <w:pPr>
        <w:spacing w:after="0" w:line="200" w:lineRule="exact"/>
        <w:rPr>
          <w:rFonts w:ascii="Arial" w:hAnsi="Arial" w:cs="Arial"/>
          <w:lang w:val="de-DE"/>
        </w:rPr>
      </w:pPr>
    </w:p>
    <w:p w14:paraId="3CA3BCF6" w14:textId="1755944D" w:rsidR="00CB65D7" w:rsidRDefault="008A45BC" w:rsidP="00CB65D7">
      <w:pPr>
        <w:shd w:val="clear" w:color="auto" w:fill="D9D9D9" w:themeFill="background1" w:themeFillShade="D9"/>
        <w:spacing w:after="0"/>
        <w:rPr>
          <w:rFonts w:ascii="Arial" w:eastAsia="Arial" w:hAnsi="Arial" w:cs="Arial"/>
          <w:sz w:val="20"/>
          <w:szCs w:val="20"/>
          <w:lang w:val="de-DE"/>
        </w:rPr>
      </w:pPr>
      <w:r w:rsidRPr="00845209">
        <w:rPr>
          <w:rFonts w:ascii="Arial" w:eastAsia="Arial" w:hAnsi="Arial" w:cs="Arial"/>
          <w:sz w:val="20"/>
          <w:szCs w:val="20"/>
          <w:lang w:val="de-DE"/>
        </w:rPr>
        <w:t>TEXT</w:t>
      </w:r>
    </w:p>
    <w:p w14:paraId="60DA5479" w14:textId="77777777" w:rsidR="00CB65D7" w:rsidRPr="008A45BC" w:rsidRDefault="00CB65D7" w:rsidP="008A45BC">
      <w:pPr>
        <w:shd w:val="clear" w:color="auto" w:fill="D9D9D9" w:themeFill="background1" w:themeFillShade="D9"/>
        <w:rPr>
          <w:rFonts w:ascii="Arial" w:eastAsia="Arial" w:hAnsi="Arial" w:cs="Arial"/>
          <w:sz w:val="20"/>
          <w:szCs w:val="20"/>
          <w:lang w:val="de-DE"/>
        </w:rPr>
      </w:pPr>
    </w:p>
    <w:tbl>
      <w:tblPr>
        <w:tblStyle w:val="Gitternetztabelle4Akzent3"/>
        <w:tblW w:w="9067" w:type="dxa"/>
        <w:tblLook w:val="04A0" w:firstRow="1" w:lastRow="0" w:firstColumn="1" w:lastColumn="0" w:noHBand="0" w:noVBand="1"/>
      </w:tblPr>
      <w:tblGrid>
        <w:gridCol w:w="2650"/>
        <w:gridCol w:w="1798"/>
        <w:gridCol w:w="2418"/>
        <w:gridCol w:w="2201"/>
      </w:tblGrid>
      <w:tr w:rsidR="005A7634" w:rsidRPr="002E2DB5" w14:paraId="31786451" w14:textId="77777777" w:rsidTr="00DF258D">
        <w:trPr>
          <w:cnfStyle w:val="100000000000" w:firstRow="1" w:lastRow="0" w:firstColumn="0" w:lastColumn="0" w:oddVBand="0" w:evenVBand="0" w:oddHBand="0" w:evenHBand="0" w:firstRowFirstColumn="0" w:firstRowLastColumn="0" w:lastRowFirstColumn="0" w:lastRowLastColumn="0"/>
          <w:trHeight w:val="663"/>
        </w:trPr>
        <w:tc>
          <w:tcPr>
            <w:cnfStyle w:val="001000000000" w:firstRow="0" w:lastRow="0" w:firstColumn="1" w:lastColumn="0" w:oddVBand="0" w:evenVBand="0" w:oddHBand="0" w:evenHBand="0" w:firstRowFirstColumn="0" w:firstRowLastColumn="0" w:lastRowFirstColumn="0" w:lastRowLastColumn="0"/>
            <w:tcW w:w="9067" w:type="dxa"/>
            <w:gridSpan w:val="4"/>
          </w:tcPr>
          <w:p w14:paraId="302424E0" w14:textId="0C07C6A5" w:rsidR="005A7634" w:rsidRPr="005A7634" w:rsidRDefault="005A7634" w:rsidP="00FE1B82">
            <w:pPr>
              <w:keepNext/>
              <w:spacing w:before="29" w:after="0" w:line="271" w:lineRule="exact"/>
              <w:ind w:left="255" w:right="-23"/>
              <w:jc w:val="center"/>
              <w:rPr>
                <w:rFonts w:ascii="Arial" w:eastAsia="Arial" w:hAnsi="Arial" w:cs="Arial"/>
                <w:bCs w:val="0"/>
                <w:color w:val="auto"/>
                <w:position w:val="-1"/>
                <w:sz w:val="20"/>
                <w:szCs w:val="20"/>
                <w:lang w:val="de-DE"/>
              </w:rPr>
            </w:pPr>
            <w:r w:rsidRPr="005A7634">
              <w:rPr>
                <w:rFonts w:ascii="Arial" w:eastAsia="Arial" w:hAnsi="Arial" w:cs="Arial"/>
                <w:bCs w:val="0"/>
                <w:color w:val="auto"/>
                <w:position w:val="-1"/>
                <w:sz w:val="20"/>
                <w:szCs w:val="20"/>
                <w:lang w:val="de-DE"/>
              </w:rPr>
              <w:t>Material- und Energieverluste</w:t>
            </w:r>
          </w:p>
          <w:p w14:paraId="75A76270" w14:textId="77777777" w:rsidR="005A7634" w:rsidRPr="002E2DB5" w:rsidRDefault="005A7634" w:rsidP="00FE1B82">
            <w:pPr>
              <w:spacing w:before="29" w:after="0" w:line="271" w:lineRule="exact"/>
              <w:ind w:left="254" w:right="-20"/>
              <w:jc w:val="center"/>
              <w:rPr>
                <w:rFonts w:ascii="Arial" w:eastAsia="Arial" w:hAnsi="Arial" w:cs="Arial"/>
                <w:color w:val="auto"/>
                <w:sz w:val="20"/>
                <w:szCs w:val="20"/>
                <w:lang w:val="de-DE"/>
              </w:rPr>
            </w:pPr>
          </w:p>
        </w:tc>
      </w:tr>
      <w:tr w:rsidR="005A7634" w:rsidRPr="002E2DB5" w14:paraId="064A23BE" w14:textId="77777777" w:rsidTr="00DF258D">
        <w:trPr>
          <w:cnfStyle w:val="000000100000" w:firstRow="0" w:lastRow="0" w:firstColumn="0" w:lastColumn="0" w:oddVBand="0" w:evenVBand="0" w:oddHBand="1" w:evenHBand="0" w:firstRowFirstColumn="0" w:firstRowLastColumn="0" w:lastRowFirstColumn="0" w:lastRowLastColumn="0"/>
          <w:trHeight w:val="497"/>
        </w:trPr>
        <w:tc>
          <w:tcPr>
            <w:cnfStyle w:val="001000000000" w:firstRow="0" w:lastRow="0" w:firstColumn="1" w:lastColumn="0" w:oddVBand="0" w:evenVBand="0" w:oddHBand="0" w:evenHBand="0" w:firstRowFirstColumn="0" w:firstRowLastColumn="0" w:lastRowFirstColumn="0" w:lastRowLastColumn="0"/>
            <w:tcW w:w="2650" w:type="dxa"/>
          </w:tcPr>
          <w:p w14:paraId="72AD3431" w14:textId="1388EA05" w:rsidR="005A7634" w:rsidRDefault="005A7634" w:rsidP="00FE1B82">
            <w:pPr>
              <w:pStyle w:val="Kommentartext"/>
              <w:spacing w:after="0"/>
              <w:rPr>
                <w:rFonts w:ascii="Arial" w:hAnsi="Arial" w:cs="Arial"/>
                <w:b w:val="0"/>
                <w:lang w:val="de-DE"/>
              </w:rPr>
            </w:pPr>
            <w:r>
              <w:rPr>
                <w:rFonts w:ascii="Arial" w:hAnsi="Arial" w:cs="Arial"/>
                <w:b w:val="0"/>
                <w:lang w:val="de-DE"/>
              </w:rPr>
              <w:t>Produktionsbereich/</w:t>
            </w:r>
          </w:p>
          <w:p w14:paraId="79B8218D" w14:textId="1B7D73F4" w:rsidR="005A7634" w:rsidRPr="002E2DB5" w:rsidRDefault="005A7634" w:rsidP="00FE1B82">
            <w:pPr>
              <w:pStyle w:val="Kommentartext"/>
              <w:spacing w:after="0"/>
              <w:rPr>
                <w:rFonts w:ascii="Arial" w:hAnsi="Arial" w:cs="Arial"/>
                <w:b w:val="0"/>
                <w:lang w:val="de-DE"/>
              </w:rPr>
            </w:pPr>
            <w:r>
              <w:rPr>
                <w:rFonts w:ascii="Arial" w:hAnsi="Arial" w:cs="Arial"/>
                <w:b w:val="0"/>
                <w:lang w:val="de-DE"/>
              </w:rPr>
              <w:t>-prozess</w:t>
            </w:r>
          </w:p>
        </w:tc>
        <w:tc>
          <w:tcPr>
            <w:tcW w:w="1798" w:type="dxa"/>
          </w:tcPr>
          <w:p w14:paraId="27EC11D7" w14:textId="0183ABF3" w:rsidR="005A7634" w:rsidRDefault="005A7634" w:rsidP="005A7634">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Material / Energie</w:t>
            </w:r>
          </w:p>
        </w:tc>
        <w:tc>
          <w:tcPr>
            <w:tcW w:w="2418" w:type="dxa"/>
          </w:tcPr>
          <w:p w14:paraId="26752313" w14:textId="2ACADA81" w:rsidR="005A7634" w:rsidRDefault="005A7634" w:rsidP="00FE1B8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Verlust</w:t>
            </w:r>
          </w:p>
          <w:p w14:paraId="76CF4BB1" w14:textId="3A7C08DE" w:rsidR="005A7634" w:rsidRPr="002E2DB5" w:rsidRDefault="005A7634" w:rsidP="005A7634">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 xml:space="preserve">(kg, L, </w:t>
            </w:r>
            <w:r w:rsidR="004A5890">
              <w:rPr>
                <w:rFonts w:ascii="Arial" w:hAnsi="Arial" w:cs="Arial"/>
                <w:lang w:val="de-DE"/>
              </w:rPr>
              <w:t>kWh</w:t>
            </w:r>
            <w:r>
              <w:rPr>
                <w:rFonts w:ascii="Arial" w:hAnsi="Arial" w:cs="Arial"/>
                <w:lang w:val="de-DE"/>
              </w:rPr>
              <w:t>, etc.)</w:t>
            </w:r>
          </w:p>
        </w:tc>
        <w:tc>
          <w:tcPr>
            <w:tcW w:w="2201" w:type="dxa"/>
          </w:tcPr>
          <w:p w14:paraId="1E35FAFA" w14:textId="640B980A" w:rsidR="005A7634" w:rsidRPr="002E2DB5" w:rsidRDefault="005A7634" w:rsidP="00FE1B8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Kosten (€)</w:t>
            </w:r>
          </w:p>
        </w:tc>
      </w:tr>
      <w:tr w:rsidR="005A7634" w:rsidRPr="002E2DB5" w14:paraId="44D37E1A" w14:textId="77777777" w:rsidTr="00DF258D">
        <w:trPr>
          <w:trHeight w:val="464"/>
        </w:trPr>
        <w:tc>
          <w:tcPr>
            <w:cnfStyle w:val="001000000000" w:firstRow="0" w:lastRow="0" w:firstColumn="1" w:lastColumn="0" w:oddVBand="0" w:evenVBand="0" w:oddHBand="0" w:evenHBand="0" w:firstRowFirstColumn="0" w:firstRowLastColumn="0" w:lastRowFirstColumn="0" w:lastRowLastColumn="0"/>
            <w:tcW w:w="2650" w:type="dxa"/>
          </w:tcPr>
          <w:p w14:paraId="6549E49F" w14:textId="77777777" w:rsidR="005A7634" w:rsidRPr="002E2DB5" w:rsidRDefault="005A7634" w:rsidP="00FE1B82">
            <w:pPr>
              <w:pStyle w:val="Kommentartext"/>
              <w:rPr>
                <w:rFonts w:ascii="Arial" w:hAnsi="Arial" w:cs="Arial"/>
                <w:b w:val="0"/>
                <w:lang w:val="de-DE"/>
              </w:rPr>
            </w:pPr>
          </w:p>
        </w:tc>
        <w:tc>
          <w:tcPr>
            <w:tcW w:w="1798" w:type="dxa"/>
          </w:tcPr>
          <w:p w14:paraId="5ED4953B" w14:textId="77777777" w:rsidR="005A7634" w:rsidRPr="002E2DB5" w:rsidRDefault="005A7634"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418" w:type="dxa"/>
          </w:tcPr>
          <w:p w14:paraId="1C6DE0BC" w14:textId="77777777" w:rsidR="005A7634" w:rsidRPr="002E2DB5" w:rsidRDefault="005A7634"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201" w:type="dxa"/>
          </w:tcPr>
          <w:p w14:paraId="3E536024" w14:textId="77777777" w:rsidR="005A7634" w:rsidRPr="002E2DB5" w:rsidRDefault="005A7634"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5A7634" w:rsidRPr="002E2DB5" w14:paraId="400B86A3" w14:textId="77777777" w:rsidTr="00DF258D">
        <w:trPr>
          <w:cnfStyle w:val="000000100000" w:firstRow="0" w:lastRow="0" w:firstColumn="0" w:lastColumn="0" w:oddVBand="0" w:evenVBand="0" w:oddHBand="1" w:evenHBand="0" w:firstRowFirstColumn="0" w:firstRowLastColumn="0" w:lastRowFirstColumn="0" w:lastRowLastColumn="0"/>
          <w:trHeight w:val="481"/>
        </w:trPr>
        <w:tc>
          <w:tcPr>
            <w:cnfStyle w:val="001000000000" w:firstRow="0" w:lastRow="0" w:firstColumn="1" w:lastColumn="0" w:oddVBand="0" w:evenVBand="0" w:oddHBand="0" w:evenHBand="0" w:firstRowFirstColumn="0" w:firstRowLastColumn="0" w:lastRowFirstColumn="0" w:lastRowLastColumn="0"/>
            <w:tcW w:w="2650" w:type="dxa"/>
          </w:tcPr>
          <w:p w14:paraId="00998211" w14:textId="77777777" w:rsidR="005A7634" w:rsidRPr="002E2DB5" w:rsidRDefault="005A7634" w:rsidP="00FE1B82">
            <w:pPr>
              <w:pStyle w:val="Kommentartext"/>
              <w:rPr>
                <w:rFonts w:ascii="Arial" w:hAnsi="Arial" w:cs="Arial"/>
                <w:b w:val="0"/>
                <w:lang w:val="de-DE"/>
              </w:rPr>
            </w:pPr>
          </w:p>
        </w:tc>
        <w:tc>
          <w:tcPr>
            <w:tcW w:w="1798" w:type="dxa"/>
          </w:tcPr>
          <w:p w14:paraId="1C1F78C1" w14:textId="77777777" w:rsidR="005A7634" w:rsidRPr="002E2DB5" w:rsidRDefault="005A7634"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418" w:type="dxa"/>
          </w:tcPr>
          <w:p w14:paraId="7E684EE4" w14:textId="77777777" w:rsidR="005A7634" w:rsidRPr="002E2DB5" w:rsidRDefault="005A7634"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201" w:type="dxa"/>
          </w:tcPr>
          <w:p w14:paraId="02A770D0" w14:textId="77777777" w:rsidR="005A7634" w:rsidRPr="002E2DB5" w:rsidRDefault="005A7634" w:rsidP="00FE1B8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5A7634" w:rsidRPr="002E2DB5" w14:paraId="731955CB" w14:textId="77777777" w:rsidTr="00DF258D">
        <w:trPr>
          <w:trHeight w:val="464"/>
        </w:trPr>
        <w:tc>
          <w:tcPr>
            <w:cnfStyle w:val="001000000000" w:firstRow="0" w:lastRow="0" w:firstColumn="1" w:lastColumn="0" w:oddVBand="0" w:evenVBand="0" w:oddHBand="0" w:evenHBand="0" w:firstRowFirstColumn="0" w:firstRowLastColumn="0" w:lastRowFirstColumn="0" w:lastRowLastColumn="0"/>
            <w:tcW w:w="2650" w:type="dxa"/>
          </w:tcPr>
          <w:p w14:paraId="1538E2C6" w14:textId="77777777" w:rsidR="005A7634" w:rsidRPr="002E2DB5" w:rsidRDefault="005A7634" w:rsidP="00FE1B82">
            <w:pPr>
              <w:pStyle w:val="Kommentartext"/>
              <w:rPr>
                <w:rFonts w:ascii="Arial" w:hAnsi="Arial" w:cs="Arial"/>
                <w:b w:val="0"/>
                <w:lang w:val="de-DE"/>
              </w:rPr>
            </w:pPr>
          </w:p>
        </w:tc>
        <w:tc>
          <w:tcPr>
            <w:tcW w:w="1798" w:type="dxa"/>
          </w:tcPr>
          <w:p w14:paraId="42608B50" w14:textId="77777777" w:rsidR="005A7634" w:rsidRPr="002E2DB5" w:rsidRDefault="005A7634"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418" w:type="dxa"/>
          </w:tcPr>
          <w:p w14:paraId="0CCD5D8C" w14:textId="77777777" w:rsidR="005A7634" w:rsidRPr="002E2DB5" w:rsidRDefault="005A7634"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201" w:type="dxa"/>
          </w:tcPr>
          <w:p w14:paraId="3D8A8366" w14:textId="77777777" w:rsidR="005A7634" w:rsidRPr="002E2DB5" w:rsidRDefault="005A7634" w:rsidP="00FE1B8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1DAFA014" w14:textId="5992066C" w:rsidR="008A45BC" w:rsidRDefault="008A45BC" w:rsidP="008A45BC">
      <w:pPr>
        <w:spacing w:after="0" w:line="200" w:lineRule="exact"/>
        <w:rPr>
          <w:rFonts w:ascii="Arial" w:hAnsi="Arial" w:cs="Arial"/>
          <w:lang w:val="de-DE"/>
        </w:rPr>
      </w:pPr>
    </w:p>
    <w:p w14:paraId="520D3DF7" w14:textId="77777777" w:rsidR="005A7634" w:rsidRPr="008A45BC" w:rsidRDefault="005A7634" w:rsidP="008A45BC">
      <w:pPr>
        <w:spacing w:after="0" w:line="200" w:lineRule="exact"/>
        <w:rPr>
          <w:rFonts w:ascii="Arial" w:hAnsi="Arial" w:cs="Arial"/>
          <w:lang w:val="de-DE"/>
        </w:rPr>
      </w:pPr>
    </w:p>
    <w:p w14:paraId="2FDE01A8" w14:textId="0B0C6CE0" w:rsidR="008A45BC" w:rsidRPr="008A45BC" w:rsidRDefault="008A45BC" w:rsidP="005A7634">
      <w:pPr>
        <w:pStyle w:val="Listenabsatz"/>
        <w:keepNext/>
        <w:numPr>
          <w:ilvl w:val="0"/>
          <w:numId w:val="8"/>
        </w:numPr>
        <w:spacing w:after="120" w:line="240" w:lineRule="auto"/>
        <w:ind w:left="714" w:right="-23" w:hanging="357"/>
        <w:rPr>
          <w:rFonts w:ascii="Arial" w:eastAsia="Arial" w:hAnsi="Arial" w:cs="Arial"/>
          <w:color w:val="010101"/>
          <w:lang w:val="de-DE"/>
        </w:rPr>
      </w:pPr>
      <w:r w:rsidRPr="008A45BC">
        <w:rPr>
          <w:rFonts w:ascii="Arial" w:eastAsia="Arial" w:hAnsi="Arial" w:cs="Arial"/>
          <w:color w:val="010101"/>
          <w:lang w:val="de-DE"/>
        </w:rPr>
        <w:t xml:space="preserve">Woran liegt es, </w:t>
      </w:r>
      <w:r w:rsidR="005A7634">
        <w:rPr>
          <w:rFonts w:ascii="Arial" w:eastAsia="Arial" w:hAnsi="Arial" w:cs="Arial"/>
          <w:color w:val="010101"/>
          <w:lang w:val="de-DE"/>
        </w:rPr>
        <w:t>da</w:t>
      </w:r>
      <w:bookmarkStart w:id="9" w:name="_GoBack"/>
      <w:bookmarkEnd w:id="9"/>
      <w:r w:rsidR="005A7634">
        <w:rPr>
          <w:rFonts w:ascii="Arial" w:eastAsia="Arial" w:hAnsi="Arial" w:cs="Arial"/>
          <w:color w:val="010101"/>
          <w:lang w:val="de-DE"/>
        </w:rPr>
        <w:t xml:space="preserve">ss in den o.g. Bereichen und Prozessen </w:t>
      </w:r>
      <w:r w:rsidRPr="008A45BC">
        <w:rPr>
          <w:rFonts w:ascii="Arial" w:eastAsia="Arial" w:hAnsi="Arial" w:cs="Arial"/>
          <w:color w:val="010101"/>
          <w:lang w:val="de-DE"/>
        </w:rPr>
        <w:t>Material</w:t>
      </w:r>
      <w:r w:rsidR="005A7634">
        <w:rPr>
          <w:rFonts w:ascii="Arial" w:eastAsia="Arial" w:hAnsi="Arial" w:cs="Arial"/>
          <w:color w:val="010101"/>
          <w:lang w:val="de-DE"/>
        </w:rPr>
        <w:t>- und Energie</w:t>
      </w:r>
      <w:r w:rsidRPr="008A45BC">
        <w:rPr>
          <w:rFonts w:ascii="Arial" w:eastAsia="Arial" w:hAnsi="Arial" w:cs="Arial"/>
          <w:color w:val="010101"/>
          <w:lang w:val="de-DE"/>
        </w:rPr>
        <w:t>verluste entstehen?</w:t>
      </w:r>
    </w:p>
    <w:p w14:paraId="72F24F1D" w14:textId="77777777" w:rsidR="008A45BC" w:rsidRPr="002E389D" w:rsidRDefault="008A45BC" w:rsidP="008A45BC">
      <w:pPr>
        <w:spacing w:before="10" w:after="0" w:line="190" w:lineRule="exact"/>
        <w:rPr>
          <w:rFonts w:ascii="Arial" w:hAnsi="Arial" w:cs="Arial"/>
          <w:sz w:val="19"/>
          <w:szCs w:val="19"/>
          <w:lang w:val="de-DE"/>
        </w:rPr>
      </w:pPr>
    </w:p>
    <w:p w14:paraId="54D1F782" w14:textId="77777777" w:rsidR="008A45BC" w:rsidRPr="002E389D" w:rsidRDefault="008A45BC" w:rsidP="008A45BC">
      <w:pPr>
        <w:spacing w:after="0" w:line="200" w:lineRule="exact"/>
        <w:rPr>
          <w:rFonts w:ascii="Arial" w:hAnsi="Arial" w:cs="Arial"/>
          <w:sz w:val="20"/>
          <w:szCs w:val="20"/>
          <w:lang w:val="de-DE"/>
        </w:rPr>
      </w:pPr>
    </w:p>
    <w:p w14:paraId="2E301403" w14:textId="21EF44E8" w:rsidR="00CB65D7" w:rsidRDefault="004E51AE" w:rsidP="00CB65D7">
      <w:pPr>
        <w:shd w:val="clear" w:color="auto" w:fill="D9D9D9" w:themeFill="background1" w:themeFillShade="D9"/>
        <w:spacing w:after="0"/>
        <w:rPr>
          <w:rFonts w:ascii="Arial" w:eastAsia="Arial" w:hAnsi="Arial" w:cs="Arial"/>
          <w:sz w:val="20"/>
          <w:szCs w:val="20"/>
          <w:lang w:val="de-DE"/>
        </w:rPr>
      </w:pPr>
      <w:r>
        <w:rPr>
          <w:rFonts w:ascii="Arial" w:eastAsia="Arial" w:hAnsi="Arial" w:cs="Arial"/>
          <w:sz w:val="20"/>
          <w:szCs w:val="20"/>
          <w:lang w:val="de-DE"/>
        </w:rPr>
        <w:t>TEXT</w:t>
      </w:r>
    </w:p>
    <w:p w14:paraId="6D56F51E" w14:textId="77777777" w:rsidR="00CB65D7" w:rsidRPr="00845209" w:rsidRDefault="00CB65D7" w:rsidP="008A45BC">
      <w:pPr>
        <w:shd w:val="clear" w:color="auto" w:fill="D9D9D9" w:themeFill="background1" w:themeFillShade="D9"/>
        <w:rPr>
          <w:rFonts w:ascii="Arial" w:eastAsia="Arial" w:hAnsi="Arial" w:cs="Arial"/>
          <w:sz w:val="20"/>
          <w:szCs w:val="20"/>
          <w:lang w:val="de-DE"/>
        </w:rPr>
      </w:pPr>
    </w:p>
    <w:p w14:paraId="2562105D" w14:textId="77777777" w:rsidR="008A45BC" w:rsidRDefault="008A45BC" w:rsidP="005603D0">
      <w:pPr>
        <w:pStyle w:val="berschrift2"/>
        <w:numPr>
          <w:ilvl w:val="0"/>
          <w:numId w:val="0"/>
        </w:numPr>
        <w:rPr>
          <w:lang w:val="de-DE"/>
        </w:rPr>
      </w:pPr>
    </w:p>
    <w:p w14:paraId="32034797" w14:textId="517C374B" w:rsidR="00533D8D" w:rsidRDefault="002608BC" w:rsidP="002608BC">
      <w:pPr>
        <w:pStyle w:val="berschrift2"/>
        <w:numPr>
          <w:ilvl w:val="1"/>
          <w:numId w:val="4"/>
        </w:numPr>
        <w:rPr>
          <w:lang w:val="de-DE"/>
        </w:rPr>
      </w:pPr>
      <w:bookmarkStart w:id="10" w:name="_Toc201823621"/>
      <w:r>
        <w:rPr>
          <w:lang w:val="de-DE"/>
        </w:rPr>
        <w:t>Wesentliche Ressourcenverbräuche im Unternehmen</w:t>
      </w:r>
      <w:bookmarkEnd w:id="10"/>
    </w:p>
    <w:p w14:paraId="42DE34E0" w14:textId="447BC100" w:rsidR="00930889" w:rsidRPr="00930889" w:rsidRDefault="00930889" w:rsidP="00930889">
      <w:pPr>
        <w:spacing w:after="60"/>
        <w:rPr>
          <w:i/>
          <w:sz w:val="20"/>
          <w:szCs w:val="20"/>
          <w:lang w:val="de-DE"/>
        </w:rPr>
      </w:pPr>
      <w:r>
        <w:rPr>
          <w:rFonts w:ascii="Arial" w:hAnsi="Arial" w:cs="Arial"/>
          <w:i/>
          <w:sz w:val="20"/>
          <w:szCs w:val="20"/>
          <w:lang w:val="de-DE"/>
        </w:rPr>
        <w:t>// In diesem Abschnitt sind die</w:t>
      </w:r>
      <w:r w:rsidRPr="00930889">
        <w:rPr>
          <w:rFonts w:ascii="Arial" w:hAnsi="Arial" w:cs="Arial"/>
          <w:i/>
          <w:sz w:val="20"/>
          <w:szCs w:val="20"/>
          <w:lang w:val="de-DE"/>
        </w:rPr>
        <w:t xml:space="preserve"> relevanten Ressourcen im Rah</w:t>
      </w:r>
      <w:r>
        <w:rPr>
          <w:rFonts w:ascii="Arial" w:hAnsi="Arial" w:cs="Arial"/>
          <w:i/>
          <w:sz w:val="20"/>
          <w:szCs w:val="20"/>
          <w:lang w:val="de-DE"/>
        </w:rPr>
        <w:t>men einer Wesentlichkeitsanalyse</w:t>
      </w:r>
      <w:r w:rsidR="00744BAF">
        <w:rPr>
          <w:rFonts w:ascii="Arial" w:hAnsi="Arial" w:cs="Arial"/>
          <w:i/>
          <w:sz w:val="20"/>
          <w:szCs w:val="20"/>
          <w:lang w:val="de-DE"/>
        </w:rPr>
        <w:t xml:space="preserve"> zu identifizieren und einzeln</w:t>
      </w:r>
      <w:r>
        <w:rPr>
          <w:rFonts w:ascii="Arial" w:hAnsi="Arial" w:cs="Arial"/>
          <w:i/>
          <w:sz w:val="20"/>
          <w:szCs w:val="20"/>
          <w:lang w:val="de-DE"/>
        </w:rPr>
        <w:t xml:space="preserve"> auszuweisen. Die Einordnung als relevante Ressourcen muss nachvollziehbar erfolgen</w:t>
      </w:r>
      <w:r w:rsidR="00A1511A">
        <w:rPr>
          <w:rFonts w:ascii="Arial" w:hAnsi="Arial" w:cs="Arial"/>
          <w:i/>
          <w:sz w:val="20"/>
          <w:szCs w:val="20"/>
          <w:lang w:val="de-DE"/>
        </w:rPr>
        <w:t xml:space="preserve"> (mittels Erläuterungen und tabellarischer Darstellung) </w:t>
      </w:r>
      <w:r>
        <w:rPr>
          <w:rFonts w:ascii="Arial" w:hAnsi="Arial" w:cs="Arial"/>
          <w:i/>
          <w:sz w:val="20"/>
          <w:szCs w:val="20"/>
          <w:lang w:val="de-DE"/>
        </w:rPr>
        <w:t xml:space="preserve">und folgende Aspekte berücksichtigen: </w:t>
      </w:r>
    </w:p>
    <w:p w14:paraId="619F3C5E" w14:textId="77777777" w:rsidR="00452AF3" w:rsidRDefault="00452AF3" w:rsidP="00930889">
      <w:pPr>
        <w:pStyle w:val="Listenabsatz"/>
        <w:widowControl/>
        <w:numPr>
          <w:ilvl w:val="0"/>
          <w:numId w:val="5"/>
        </w:numPr>
        <w:spacing w:after="60" w:line="247" w:lineRule="auto"/>
        <w:ind w:left="357"/>
        <w:contextualSpacing w:val="0"/>
        <w:jc w:val="both"/>
        <w:rPr>
          <w:rFonts w:ascii="Arial" w:hAnsi="Arial" w:cs="Arial"/>
          <w:i/>
          <w:sz w:val="20"/>
          <w:szCs w:val="20"/>
        </w:rPr>
      </w:pPr>
      <w:proofErr w:type="spellStart"/>
      <w:r>
        <w:rPr>
          <w:rFonts w:ascii="Arial" w:hAnsi="Arial" w:cs="Arial"/>
          <w:i/>
          <w:sz w:val="20"/>
          <w:szCs w:val="20"/>
        </w:rPr>
        <w:t>Materialverluste</w:t>
      </w:r>
      <w:proofErr w:type="spellEnd"/>
      <w:r>
        <w:rPr>
          <w:rFonts w:ascii="Arial" w:hAnsi="Arial" w:cs="Arial"/>
          <w:i/>
          <w:sz w:val="20"/>
          <w:szCs w:val="20"/>
        </w:rPr>
        <w:t xml:space="preserve"> </w:t>
      </w:r>
      <w:proofErr w:type="spellStart"/>
      <w:r>
        <w:rPr>
          <w:rFonts w:ascii="Arial" w:hAnsi="Arial" w:cs="Arial"/>
          <w:i/>
          <w:sz w:val="20"/>
          <w:szCs w:val="20"/>
        </w:rPr>
        <w:t>im</w:t>
      </w:r>
      <w:proofErr w:type="spellEnd"/>
      <w:r>
        <w:rPr>
          <w:rFonts w:ascii="Arial" w:hAnsi="Arial" w:cs="Arial"/>
          <w:i/>
          <w:sz w:val="20"/>
          <w:szCs w:val="20"/>
        </w:rPr>
        <w:t xml:space="preserve"> </w:t>
      </w:r>
      <w:proofErr w:type="spellStart"/>
      <w:r>
        <w:rPr>
          <w:rFonts w:ascii="Arial" w:hAnsi="Arial" w:cs="Arial"/>
          <w:i/>
          <w:sz w:val="20"/>
          <w:szCs w:val="20"/>
        </w:rPr>
        <w:t>Produktionsprozess</w:t>
      </w:r>
      <w:proofErr w:type="spellEnd"/>
      <w:r>
        <w:rPr>
          <w:rFonts w:ascii="Arial" w:hAnsi="Arial" w:cs="Arial"/>
          <w:i/>
          <w:sz w:val="20"/>
          <w:szCs w:val="20"/>
        </w:rPr>
        <w:t>,</w:t>
      </w:r>
    </w:p>
    <w:p w14:paraId="34DBD324" w14:textId="77777777" w:rsidR="00930889" w:rsidRPr="00930889" w:rsidRDefault="00930889" w:rsidP="00930889">
      <w:pPr>
        <w:pStyle w:val="Listenabsatz"/>
        <w:widowControl/>
        <w:numPr>
          <w:ilvl w:val="0"/>
          <w:numId w:val="5"/>
        </w:numPr>
        <w:spacing w:after="60" w:line="247" w:lineRule="auto"/>
        <w:ind w:left="357"/>
        <w:contextualSpacing w:val="0"/>
        <w:jc w:val="both"/>
        <w:rPr>
          <w:rFonts w:ascii="Arial" w:hAnsi="Arial" w:cs="Arial"/>
          <w:i/>
          <w:sz w:val="20"/>
          <w:szCs w:val="20"/>
        </w:rPr>
      </w:pPr>
      <w:proofErr w:type="spellStart"/>
      <w:r w:rsidRPr="00930889">
        <w:rPr>
          <w:rFonts w:ascii="Arial" w:hAnsi="Arial" w:cs="Arial"/>
          <w:i/>
          <w:sz w:val="20"/>
          <w:szCs w:val="20"/>
        </w:rPr>
        <w:t>Verfügbarkeitsrisiken</w:t>
      </w:r>
      <w:proofErr w:type="spellEnd"/>
      <w:r w:rsidRPr="00930889">
        <w:rPr>
          <w:rFonts w:ascii="Arial" w:hAnsi="Arial" w:cs="Arial"/>
          <w:i/>
          <w:sz w:val="20"/>
          <w:szCs w:val="20"/>
        </w:rPr>
        <w:t>,</w:t>
      </w:r>
    </w:p>
    <w:p w14:paraId="703FE29E" w14:textId="77777777" w:rsidR="00930889" w:rsidRPr="00930889" w:rsidRDefault="00930889" w:rsidP="00930889">
      <w:pPr>
        <w:pStyle w:val="Listenabsatz"/>
        <w:widowControl/>
        <w:numPr>
          <w:ilvl w:val="0"/>
          <w:numId w:val="5"/>
        </w:numPr>
        <w:spacing w:after="60" w:line="247" w:lineRule="auto"/>
        <w:ind w:left="357"/>
        <w:contextualSpacing w:val="0"/>
        <w:jc w:val="both"/>
        <w:rPr>
          <w:rFonts w:ascii="Arial" w:hAnsi="Arial" w:cs="Arial"/>
          <w:i/>
          <w:sz w:val="20"/>
          <w:szCs w:val="20"/>
          <w:lang w:val="de-DE"/>
        </w:rPr>
      </w:pPr>
      <w:r w:rsidRPr="00930889">
        <w:rPr>
          <w:rFonts w:ascii="Arial" w:hAnsi="Arial" w:cs="Arial"/>
          <w:i/>
          <w:sz w:val="20"/>
          <w:szCs w:val="20"/>
          <w:lang w:val="de-DE"/>
        </w:rPr>
        <w:t>mit der Gewinnung/Verarbeitung der Ressourcen verbundene Umweltrisiken,</w:t>
      </w:r>
    </w:p>
    <w:p w14:paraId="5DE5BFBB" w14:textId="77777777" w:rsidR="00930889" w:rsidRPr="00930889" w:rsidRDefault="00930889" w:rsidP="00930889">
      <w:pPr>
        <w:pStyle w:val="Listenabsatz"/>
        <w:widowControl/>
        <w:numPr>
          <w:ilvl w:val="0"/>
          <w:numId w:val="5"/>
        </w:numPr>
        <w:spacing w:after="60" w:line="247" w:lineRule="auto"/>
        <w:ind w:left="357"/>
        <w:contextualSpacing w:val="0"/>
        <w:jc w:val="both"/>
        <w:rPr>
          <w:rFonts w:ascii="Arial" w:hAnsi="Arial" w:cs="Arial"/>
          <w:i/>
          <w:sz w:val="20"/>
          <w:szCs w:val="20"/>
          <w:lang w:val="de-DE"/>
        </w:rPr>
      </w:pPr>
      <w:r w:rsidRPr="00930889">
        <w:rPr>
          <w:rFonts w:ascii="Arial" w:hAnsi="Arial" w:cs="Arial"/>
          <w:i/>
          <w:sz w:val="20"/>
          <w:szCs w:val="20"/>
          <w:lang w:val="de-DE"/>
        </w:rPr>
        <w:t>im Falle der Substitution bislang eingesetzter Ressourcen durch andere auch die dadurch bedingten möglichen Verlagerungen von negativen Auswirkungen auf andere Umweltmedien oder ökologisch knappe Ressourcen,</w:t>
      </w:r>
    </w:p>
    <w:p w14:paraId="51F95E58" w14:textId="77777777" w:rsidR="00930889" w:rsidRPr="00930889" w:rsidRDefault="00452AF3" w:rsidP="00930889">
      <w:pPr>
        <w:pStyle w:val="Listenabsatz"/>
        <w:widowControl/>
        <w:numPr>
          <w:ilvl w:val="0"/>
          <w:numId w:val="5"/>
        </w:numPr>
        <w:spacing w:after="60" w:line="247" w:lineRule="auto"/>
        <w:ind w:left="357"/>
        <w:contextualSpacing w:val="0"/>
        <w:jc w:val="both"/>
        <w:rPr>
          <w:rFonts w:ascii="Arial" w:hAnsi="Arial" w:cs="Arial"/>
          <w:i/>
          <w:sz w:val="20"/>
          <w:szCs w:val="20"/>
        </w:rPr>
      </w:pPr>
      <w:proofErr w:type="spellStart"/>
      <w:r>
        <w:rPr>
          <w:rFonts w:ascii="Arial" w:hAnsi="Arial" w:cs="Arial"/>
          <w:i/>
          <w:sz w:val="20"/>
          <w:szCs w:val="20"/>
        </w:rPr>
        <w:t>Kostenrisiken</w:t>
      </w:r>
      <w:proofErr w:type="spellEnd"/>
      <w:r>
        <w:rPr>
          <w:rFonts w:ascii="Arial" w:hAnsi="Arial" w:cs="Arial"/>
          <w:i/>
          <w:sz w:val="20"/>
          <w:szCs w:val="20"/>
        </w:rPr>
        <w:t>.</w:t>
      </w:r>
    </w:p>
    <w:p w14:paraId="66A54802" w14:textId="3685FD14" w:rsidR="00930889" w:rsidRPr="00930889" w:rsidRDefault="00930889" w:rsidP="00930889">
      <w:pPr>
        <w:spacing w:before="120" w:after="60" w:line="240" w:lineRule="auto"/>
        <w:jc w:val="both"/>
        <w:rPr>
          <w:rFonts w:ascii="Arial" w:hAnsi="Arial" w:cs="Arial"/>
          <w:i/>
          <w:sz w:val="20"/>
          <w:szCs w:val="20"/>
          <w:lang w:val="de-DE"/>
        </w:rPr>
      </w:pPr>
      <w:r w:rsidRPr="00930889">
        <w:rPr>
          <w:rFonts w:ascii="Arial" w:hAnsi="Arial" w:cs="Arial"/>
          <w:i/>
          <w:sz w:val="20"/>
          <w:szCs w:val="20"/>
          <w:lang w:val="de-DE"/>
        </w:rPr>
        <w:t>Die getroffenen Bewertungen sind</w:t>
      </w:r>
      <w:r w:rsidR="00744BAF">
        <w:rPr>
          <w:rFonts w:ascii="Arial" w:hAnsi="Arial" w:cs="Arial"/>
          <w:i/>
          <w:sz w:val="20"/>
          <w:szCs w:val="20"/>
          <w:lang w:val="de-DE"/>
        </w:rPr>
        <w:t xml:space="preserve"> für jede einzelne relevante Ressource</w:t>
      </w:r>
      <w:r w:rsidRPr="00930889">
        <w:rPr>
          <w:rFonts w:ascii="Arial" w:hAnsi="Arial" w:cs="Arial"/>
          <w:i/>
          <w:sz w:val="20"/>
          <w:szCs w:val="20"/>
          <w:lang w:val="de-DE"/>
        </w:rPr>
        <w:t xml:space="preserve"> plausibel zu begründen. </w:t>
      </w:r>
      <w:r>
        <w:rPr>
          <w:rFonts w:ascii="Arial" w:hAnsi="Arial" w:cs="Arial"/>
          <w:i/>
          <w:sz w:val="20"/>
          <w:szCs w:val="20"/>
          <w:lang w:val="de-DE"/>
        </w:rPr>
        <w:t>//</w:t>
      </w:r>
    </w:p>
    <w:p w14:paraId="30EFAF67" w14:textId="4B50A84C" w:rsidR="00381A05" w:rsidRDefault="00381A05" w:rsidP="00A77AD5">
      <w:pPr>
        <w:rPr>
          <w:rFonts w:ascii="Arial" w:eastAsia="Arial" w:hAnsi="Arial" w:cs="Arial"/>
          <w:sz w:val="20"/>
          <w:szCs w:val="20"/>
          <w:lang w:val="de-DE"/>
        </w:rPr>
      </w:pPr>
    </w:p>
    <w:p w14:paraId="70554F43" w14:textId="77777777" w:rsidR="002E726D" w:rsidRPr="00381A05" w:rsidRDefault="002E726D" w:rsidP="00A77AD5">
      <w:pPr>
        <w:rPr>
          <w:rFonts w:ascii="Arial" w:eastAsia="Arial" w:hAnsi="Arial" w:cs="Arial"/>
          <w:sz w:val="20"/>
          <w:szCs w:val="20"/>
          <w:lang w:val="de-DE"/>
        </w:rPr>
      </w:pPr>
    </w:p>
    <w:tbl>
      <w:tblPr>
        <w:tblStyle w:val="Gitternetztabelle4Akzent3"/>
        <w:tblW w:w="9067" w:type="dxa"/>
        <w:tblLook w:val="04A0" w:firstRow="1" w:lastRow="0" w:firstColumn="1" w:lastColumn="0" w:noHBand="0" w:noVBand="1"/>
      </w:tblPr>
      <w:tblGrid>
        <w:gridCol w:w="3065"/>
        <w:gridCol w:w="2815"/>
        <w:gridCol w:w="3187"/>
      </w:tblGrid>
      <w:tr w:rsidR="00A77AD5" w:rsidRPr="00A77AD5" w14:paraId="6CA13155" w14:textId="77777777" w:rsidTr="00DF258D">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9067" w:type="dxa"/>
            <w:gridSpan w:val="3"/>
          </w:tcPr>
          <w:p w14:paraId="72817CE4" w14:textId="2B0505EF" w:rsidR="00A77AD5" w:rsidRPr="00A77AD5" w:rsidRDefault="00A77AD5" w:rsidP="00A77AD5">
            <w:pPr>
              <w:spacing w:line="200" w:lineRule="exact"/>
              <w:jc w:val="center"/>
              <w:rPr>
                <w:rFonts w:ascii="Arial" w:hAnsi="Arial" w:cs="Arial"/>
                <w:b w:val="0"/>
                <w:color w:val="auto"/>
                <w:sz w:val="20"/>
                <w:szCs w:val="20"/>
                <w:lang w:val="de-DE"/>
              </w:rPr>
            </w:pPr>
            <w:r w:rsidRPr="00A77AD5">
              <w:rPr>
                <w:rFonts w:ascii="Arial" w:hAnsi="Arial" w:cs="Arial"/>
                <w:b w:val="0"/>
                <w:color w:val="auto"/>
                <w:sz w:val="20"/>
                <w:szCs w:val="20"/>
                <w:lang w:val="de-DE"/>
              </w:rPr>
              <w:t>Relevante Ressourcen</w:t>
            </w:r>
            <w:r>
              <w:rPr>
                <w:rFonts w:ascii="Arial" w:hAnsi="Arial" w:cs="Arial"/>
                <w:b w:val="0"/>
                <w:color w:val="auto"/>
                <w:sz w:val="20"/>
                <w:szCs w:val="20"/>
                <w:lang w:val="de-DE"/>
              </w:rPr>
              <w:t>verbräuche</w:t>
            </w:r>
            <w:r w:rsidRPr="00A77AD5">
              <w:rPr>
                <w:rFonts w:ascii="Arial" w:hAnsi="Arial" w:cs="Arial"/>
                <w:b w:val="0"/>
                <w:color w:val="auto"/>
                <w:sz w:val="20"/>
                <w:szCs w:val="20"/>
                <w:lang w:val="de-DE"/>
              </w:rPr>
              <w:t xml:space="preserve"> im Produktionsprozess</w:t>
            </w:r>
          </w:p>
        </w:tc>
      </w:tr>
      <w:tr w:rsidR="00A77AD5" w:rsidRPr="00A77AD5" w14:paraId="0B9BF4D3" w14:textId="77777777" w:rsidTr="00DF258D">
        <w:trPr>
          <w:cnfStyle w:val="000000100000" w:firstRow="0" w:lastRow="0" w:firstColumn="0" w:lastColumn="0" w:oddVBand="0" w:evenVBand="0" w:oddHBand="1" w:evenHBand="0" w:firstRowFirstColumn="0" w:firstRowLastColumn="0" w:lastRowFirstColumn="0" w:lastRowLastColumn="0"/>
          <w:trHeight w:val="427"/>
        </w:trPr>
        <w:tc>
          <w:tcPr>
            <w:cnfStyle w:val="001000000000" w:firstRow="0" w:lastRow="0" w:firstColumn="1" w:lastColumn="0" w:oddVBand="0" w:evenVBand="0" w:oddHBand="0" w:evenHBand="0" w:firstRowFirstColumn="0" w:firstRowLastColumn="0" w:lastRowFirstColumn="0" w:lastRowLastColumn="0"/>
            <w:tcW w:w="3065" w:type="dxa"/>
          </w:tcPr>
          <w:p w14:paraId="1B699BDB" w14:textId="6069AFBA" w:rsidR="00A77AD5" w:rsidRPr="00A77AD5" w:rsidRDefault="00A77AD5" w:rsidP="00381A05">
            <w:pPr>
              <w:spacing w:line="200" w:lineRule="exact"/>
              <w:rPr>
                <w:rFonts w:ascii="Arial" w:hAnsi="Arial" w:cs="Arial"/>
                <w:b w:val="0"/>
                <w:sz w:val="20"/>
                <w:szCs w:val="20"/>
                <w:lang w:val="de-DE"/>
              </w:rPr>
            </w:pPr>
            <w:r w:rsidRPr="00A77AD5">
              <w:rPr>
                <w:rFonts w:ascii="Arial" w:hAnsi="Arial" w:cs="Arial"/>
                <w:b w:val="0"/>
                <w:sz w:val="20"/>
                <w:szCs w:val="20"/>
                <w:lang w:val="de-DE"/>
              </w:rPr>
              <w:t>Produktionsbereich</w:t>
            </w:r>
          </w:p>
        </w:tc>
        <w:tc>
          <w:tcPr>
            <w:tcW w:w="2815" w:type="dxa"/>
          </w:tcPr>
          <w:p w14:paraId="3D8CCE0A" w14:textId="535BE767" w:rsidR="00A77AD5" w:rsidRPr="00A77AD5" w:rsidRDefault="00A77AD5" w:rsidP="00381A05">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r w:rsidRPr="00A77AD5">
              <w:rPr>
                <w:rFonts w:ascii="Arial" w:hAnsi="Arial" w:cs="Arial"/>
                <w:sz w:val="20"/>
                <w:szCs w:val="20"/>
                <w:lang w:val="de-DE"/>
              </w:rPr>
              <w:t>Material</w:t>
            </w:r>
            <w:r>
              <w:rPr>
                <w:rFonts w:ascii="Arial" w:hAnsi="Arial" w:cs="Arial"/>
                <w:sz w:val="20"/>
                <w:szCs w:val="20"/>
                <w:lang w:val="de-DE"/>
              </w:rPr>
              <w:t xml:space="preserve"> [kg, L, </w:t>
            </w:r>
            <w:r w:rsidR="004A5890">
              <w:rPr>
                <w:rFonts w:ascii="Arial" w:hAnsi="Arial" w:cs="Arial"/>
                <w:sz w:val="20"/>
                <w:szCs w:val="20"/>
                <w:lang w:val="de-DE"/>
              </w:rPr>
              <w:t>kWh</w:t>
            </w:r>
            <w:r>
              <w:rPr>
                <w:rFonts w:ascii="Arial" w:hAnsi="Arial" w:cs="Arial"/>
                <w:sz w:val="20"/>
                <w:szCs w:val="20"/>
                <w:lang w:val="de-DE"/>
              </w:rPr>
              <w:t>…)</w:t>
            </w:r>
          </w:p>
        </w:tc>
        <w:tc>
          <w:tcPr>
            <w:tcW w:w="3187" w:type="dxa"/>
          </w:tcPr>
          <w:p w14:paraId="0BA795B1" w14:textId="1F4574CE" w:rsidR="00A77AD5" w:rsidRPr="00A77AD5" w:rsidRDefault="00A77AD5" w:rsidP="00381A05">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r w:rsidRPr="00A77AD5">
              <w:rPr>
                <w:rFonts w:ascii="Arial" w:hAnsi="Arial" w:cs="Arial"/>
                <w:sz w:val="20"/>
                <w:szCs w:val="20"/>
                <w:lang w:val="de-DE"/>
              </w:rPr>
              <w:t>Ressource</w:t>
            </w:r>
            <w:r>
              <w:rPr>
                <w:rFonts w:ascii="Arial" w:hAnsi="Arial" w:cs="Arial"/>
                <w:sz w:val="20"/>
                <w:szCs w:val="20"/>
                <w:lang w:val="de-DE"/>
              </w:rPr>
              <w:t xml:space="preserve"> (kg, L, </w:t>
            </w:r>
            <w:r w:rsidR="004A5890">
              <w:rPr>
                <w:rFonts w:ascii="Arial" w:hAnsi="Arial" w:cs="Arial"/>
                <w:sz w:val="20"/>
                <w:szCs w:val="20"/>
                <w:lang w:val="de-DE"/>
              </w:rPr>
              <w:t>kWh</w:t>
            </w:r>
            <w:r>
              <w:rPr>
                <w:rFonts w:ascii="Arial" w:hAnsi="Arial" w:cs="Arial"/>
                <w:sz w:val="20"/>
                <w:szCs w:val="20"/>
                <w:lang w:val="de-DE"/>
              </w:rPr>
              <w:t>)</w:t>
            </w:r>
          </w:p>
        </w:tc>
      </w:tr>
      <w:tr w:rsidR="00A77AD5" w:rsidRPr="00A77AD5" w14:paraId="0A562A46" w14:textId="77777777" w:rsidTr="00DF258D">
        <w:trPr>
          <w:trHeight w:val="411"/>
        </w:trPr>
        <w:tc>
          <w:tcPr>
            <w:cnfStyle w:val="001000000000" w:firstRow="0" w:lastRow="0" w:firstColumn="1" w:lastColumn="0" w:oddVBand="0" w:evenVBand="0" w:oddHBand="0" w:evenHBand="0" w:firstRowFirstColumn="0" w:firstRowLastColumn="0" w:lastRowFirstColumn="0" w:lastRowLastColumn="0"/>
            <w:tcW w:w="3065" w:type="dxa"/>
          </w:tcPr>
          <w:p w14:paraId="5C864F4B" w14:textId="77777777" w:rsidR="00A77AD5" w:rsidRPr="00A77AD5" w:rsidRDefault="00A77AD5" w:rsidP="00381A05">
            <w:pPr>
              <w:spacing w:line="200" w:lineRule="exact"/>
              <w:rPr>
                <w:rFonts w:ascii="Arial" w:hAnsi="Arial" w:cs="Arial"/>
                <w:b w:val="0"/>
                <w:sz w:val="20"/>
                <w:szCs w:val="20"/>
                <w:lang w:val="de-DE"/>
              </w:rPr>
            </w:pPr>
          </w:p>
        </w:tc>
        <w:tc>
          <w:tcPr>
            <w:tcW w:w="2815" w:type="dxa"/>
          </w:tcPr>
          <w:p w14:paraId="279CE643" w14:textId="77777777" w:rsidR="00A77AD5" w:rsidRPr="00A77AD5" w:rsidRDefault="00A77AD5" w:rsidP="00381A05">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c>
          <w:tcPr>
            <w:tcW w:w="3187" w:type="dxa"/>
          </w:tcPr>
          <w:p w14:paraId="493A4F0A" w14:textId="77777777" w:rsidR="00A77AD5" w:rsidRPr="00A77AD5" w:rsidRDefault="00A77AD5" w:rsidP="00381A05">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r>
      <w:tr w:rsidR="00A77AD5" w:rsidRPr="00A77AD5" w14:paraId="5C36CE10" w14:textId="77777777" w:rsidTr="00DF258D">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3065" w:type="dxa"/>
          </w:tcPr>
          <w:p w14:paraId="75117831" w14:textId="77777777" w:rsidR="00A77AD5" w:rsidRPr="00A77AD5" w:rsidRDefault="00A77AD5" w:rsidP="00381A05">
            <w:pPr>
              <w:spacing w:line="200" w:lineRule="exact"/>
              <w:rPr>
                <w:rFonts w:ascii="Arial" w:hAnsi="Arial" w:cs="Arial"/>
                <w:b w:val="0"/>
                <w:sz w:val="20"/>
                <w:szCs w:val="20"/>
                <w:lang w:val="de-DE"/>
              </w:rPr>
            </w:pPr>
          </w:p>
        </w:tc>
        <w:tc>
          <w:tcPr>
            <w:tcW w:w="2815" w:type="dxa"/>
          </w:tcPr>
          <w:p w14:paraId="3A3CDE78" w14:textId="77777777" w:rsidR="00A77AD5" w:rsidRPr="00A77AD5" w:rsidRDefault="00A77AD5" w:rsidP="00381A05">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c>
          <w:tcPr>
            <w:tcW w:w="3187" w:type="dxa"/>
          </w:tcPr>
          <w:p w14:paraId="4C2F865F" w14:textId="77777777" w:rsidR="00A77AD5" w:rsidRPr="00A77AD5" w:rsidRDefault="00A77AD5" w:rsidP="00381A05">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r>
      <w:tr w:rsidR="00A77AD5" w:rsidRPr="00A77AD5" w14:paraId="279F1BDE" w14:textId="77777777" w:rsidTr="00DF258D">
        <w:trPr>
          <w:trHeight w:val="427"/>
        </w:trPr>
        <w:tc>
          <w:tcPr>
            <w:cnfStyle w:val="001000000000" w:firstRow="0" w:lastRow="0" w:firstColumn="1" w:lastColumn="0" w:oddVBand="0" w:evenVBand="0" w:oddHBand="0" w:evenHBand="0" w:firstRowFirstColumn="0" w:firstRowLastColumn="0" w:lastRowFirstColumn="0" w:lastRowLastColumn="0"/>
            <w:tcW w:w="3065" w:type="dxa"/>
          </w:tcPr>
          <w:p w14:paraId="42DC9131" w14:textId="77777777" w:rsidR="00A77AD5" w:rsidRPr="00A77AD5" w:rsidRDefault="00A77AD5" w:rsidP="00381A05">
            <w:pPr>
              <w:spacing w:line="200" w:lineRule="exact"/>
              <w:rPr>
                <w:rFonts w:ascii="Arial" w:hAnsi="Arial" w:cs="Arial"/>
                <w:b w:val="0"/>
                <w:sz w:val="20"/>
                <w:szCs w:val="20"/>
                <w:lang w:val="de-DE"/>
              </w:rPr>
            </w:pPr>
          </w:p>
        </w:tc>
        <w:tc>
          <w:tcPr>
            <w:tcW w:w="2815" w:type="dxa"/>
          </w:tcPr>
          <w:p w14:paraId="22BAE71C" w14:textId="77777777" w:rsidR="00A77AD5" w:rsidRPr="00A77AD5" w:rsidRDefault="00A77AD5" w:rsidP="00381A05">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c>
          <w:tcPr>
            <w:tcW w:w="3187" w:type="dxa"/>
          </w:tcPr>
          <w:p w14:paraId="7740DCA2" w14:textId="77777777" w:rsidR="00A77AD5" w:rsidRPr="00A77AD5" w:rsidRDefault="00A77AD5" w:rsidP="00381A05">
            <w:pPr>
              <w:spacing w:line="200" w:lineRule="exact"/>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DE"/>
              </w:rPr>
            </w:pPr>
          </w:p>
        </w:tc>
      </w:tr>
      <w:tr w:rsidR="00A77AD5" w:rsidRPr="00A77AD5" w14:paraId="71C92CC8" w14:textId="77777777" w:rsidTr="00DF258D">
        <w:trPr>
          <w:cnfStyle w:val="000000100000" w:firstRow="0" w:lastRow="0" w:firstColumn="0" w:lastColumn="0" w:oddVBand="0" w:evenVBand="0" w:oddHBand="1"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3065" w:type="dxa"/>
          </w:tcPr>
          <w:p w14:paraId="0904DF0C" w14:textId="77777777" w:rsidR="00A77AD5" w:rsidRPr="00A77AD5" w:rsidRDefault="00A77AD5" w:rsidP="00381A05">
            <w:pPr>
              <w:spacing w:line="200" w:lineRule="exact"/>
              <w:rPr>
                <w:rFonts w:ascii="Arial" w:hAnsi="Arial" w:cs="Arial"/>
                <w:b w:val="0"/>
                <w:sz w:val="20"/>
                <w:szCs w:val="20"/>
                <w:lang w:val="de-DE"/>
              </w:rPr>
            </w:pPr>
          </w:p>
        </w:tc>
        <w:tc>
          <w:tcPr>
            <w:tcW w:w="2815" w:type="dxa"/>
          </w:tcPr>
          <w:p w14:paraId="1AED781F" w14:textId="77777777" w:rsidR="00A77AD5" w:rsidRPr="00A77AD5" w:rsidRDefault="00A77AD5" w:rsidP="00381A05">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c>
          <w:tcPr>
            <w:tcW w:w="3187" w:type="dxa"/>
          </w:tcPr>
          <w:p w14:paraId="23260FE9" w14:textId="77777777" w:rsidR="00A77AD5" w:rsidRPr="00A77AD5" w:rsidRDefault="00A77AD5" w:rsidP="00381A05">
            <w:pPr>
              <w:spacing w:line="200" w:lineRule="exact"/>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DE"/>
              </w:rPr>
            </w:pPr>
          </w:p>
        </w:tc>
      </w:tr>
    </w:tbl>
    <w:p w14:paraId="22D9D0A6" w14:textId="3E134920" w:rsidR="00381A05" w:rsidRDefault="00381A05" w:rsidP="00CB65D7">
      <w:pPr>
        <w:spacing w:after="120"/>
        <w:ind w:right="-23"/>
        <w:rPr>
          <w:rFonts w:ascii="Arial" w:eastAsia="Arial" w:hAnsi="Arial" w:cs="Arial"/>
          <w:color w:val="010101"/>
          <w:lang w:val="de-DE"/>
        </w:rPr>
      </w:pPr>
    </w:p>
    <w:p w14:paraId="490AD9A9" w14:textId="231FF15B" w:rsidR="00744BAF" w:rsidRDefault="004E51AE" w:rsidP="00CB65D7">
      <w:pPr>
        <w:shd w:val="clear" w:color="auto" w:fill="D9D9D9" w:themeFill="background1" w:themeFillShade="D9"/>
        <w:spacing w:after="0"/>
        <w:rPr>
          <w:rFonts w:ascii="Arial" w:eastAsia="Arial" w:hAnsi="Arial" w:cs="Arial"/>
          <w:sz w:val="20"/>
          <w:szCs w:val="20"/>
          <w:lang w:val="de-DE"/>
        </w:rPr>
      </w:pPr>
      <w:r>
        <w:rPr>
          <w:rFonts w:ascii="Arial" w:eastAsia="Arial" w:hAnsi="Arial" w:cs="Arial"/>
          <w:sz w:val="20"/>
          <w:szCs w:val="20"/>
          <w:lang w:val="de-DE"/>
        </w:rPr>
        <w:t>TEXT</w:t>
      </w:r>
    </w:p>
    <w:p w14:paraId="1B7AF645" w14:textId="77777777" w:rsidR="004E51AE" w:rsidRDefault="004E51AE" w:rsidP="00744BAF">
      <w:pPr>
        <w:shd w:val="clear" w:color="auto" w:fill="D9D9D9" w:themeFill="background1" w:themeFillShade="D9"/>
        <w:rPr>
          <w:rFonts w:ascii="Arial" w:eastAsia="Arial" w:hAnsi="Arial" w:cs="Arial"/>
          <w:sz w:val="20"/>
          <w:szCs w:val="20"/>
          <w:lang w:val="de-DE"/>
        </w:rPr>
      </w:pPr>
    </w:p>
    <w:p w14:paraId="04E921C7" w14:textId="77777777" w:rsidR="00744BAF" w:rsidRPr="00381A05" w:rsidRDefault="00744BAF" w:rsidP="00381A05">
      <w:pPr>
        <w:spacing w:after="120" w:line="240" w:lineRule="auto"/>
        <w:ind w:right="-23"/>
        <w:rPr>
          <w:rFonts w:ascii="Arial" w:eastAsia="Arial" w:hAnsi="Arial" w:cs="Arial"/>
          <w:color w:val="010101"/>
          <w:lang w:val="de-DE"/>
        </w:rPr>
      </w:pPr>
    </w:p>
    <w:p w14:paraId="6C8625BC" w14:textId="50F95635" w:rsidR="00C05E0F" w:rsidRPr="00C05E0F" w:rsidRDefault="00C05E0F" w:rsidP="00C05E0F">
      <w:pPr>
        <w:pStyle w:val="Listenabsatz"/>
        <w:keepNext/>
        <w:keepLines/>
        <w:numPr>
          <w:ilvl w:val="0"/>
          <w:numId w:val="4"/>
        </w:numPr>
        <w:spacing w:before="40" w:after="0"/>
        <w:contextualSpacing w:val="0"/>
        <w:outlineLvl w:val="2"/>
        <w:rPr>
          <w:rFonts w:asciiTheme="majorHAnsi" w:eastAsia="Arial" w:hAnsiTheme="majorHAnsi" w:cstheme="majorBidi"/>
          <w:color w:val="2E74B5" w:themeColor="accent1" w:themeShade="BF"/>
          <w:sz w:val="32"/>
          <w:szCs w:val="32"/>
          <w:lang w:val="de-DE"/>
        </w:rPr>
      </w:pPr>
      <w:bookmarkStart w:id="11" w:name="_Toc201823622"/>
      <w:r w:rsidRPr="00C05E0F">
        <w:rPr>
          <w:rFonts w:asciiTheme="majorHAnsi" w:eastAsia="Arial" w:hAnsiTheme="majorHAnsi" w:cstheme="majorBidi"/>
          <w:color w:val="2E74B5" w:themeColor="accent1" w:themeShade="BF"/>
          <w:sz w:val="32"/>
          <w:szCs w:val="32"/>
          <w:lang w:val="de-DE"/>
        </w:rPr>
        <w:t>Potentialanalyse und Ableitung von Maßnahmen</w:t>
      </w:r>
      <w:bookmarkEnd w:id="11"/>
    </w:p>
    <w:p w14:paraId="5A29D58F" w14:textId="77777777" w:rsidR="00C05E0F" w:rsidRDefault="00C05E0F" w:rsidP="00C05E0F">
      <w:pPr>
        <w:pStyle w:val="Kommentartext"/>
        <w:widowControl/>
        <w:spacing w:before="120" w:after="120"/>
        <w:rPr>
          <w:rFonts w:ascii="Arial" w:hAnsi="Arial" w:cs="Arial"/>
          <w:lang w:val="de-DE"/>
        </w:rPr>
      </w:pPr>
      <w:r>
        <w:rPr>
          <w:rFonts w:ascii="Arial" w:hAnsi="Arial" w:cs="Arial"/>
          <w:i/>
          <w:lang w:val="de-DE"/>
        </w:rPr>
        <w:t xml:space="preserve">// </w:t>
      </w:r>
      <w:r w:rsidRPr="00C057A4">
        <w:rPr>
          <w:rFonts w:ascii="Arial" w:hAnsi="Arial" w:cs="Arial"/>
          <w:i/>
          <w:lang w:val="de-DE"/>
        </w:rPr>
        <w:t>Eine Potenzialanalyse soll</w:t>
      </w:r>
      <w:r>
        <w:rPr>
          <w:rFonts w:ascii="Arial" w:hAnsi="Arial" w:cs="Arial"/>
          <w:i/>
          <w:lang w:val="de-DE"/>
        </w:rPr>
        <w:t xml:space="preserve"> die für jede </w:t>
      </w:r>
      <w:r w:rsidRPr="00C057A4">
        <w:rPr>
          <w:rFonts w:ascii="Arial" w:hAnsi="Arial" w:cs="Arial"/>
          <w:i/>
          <w:lang w:val="de-DE"/>
        </w:rPr>
        <w:t>als relevant identifizierte Ressource zu betreibenden Aufwände in den Blick nehmen, Einsparpotentiale (Mengen und Kosten) identifizieren und für mögliche Maßnahmen, die jeweiligen Amortisationszeiträume abbilden.</w:t>
      </w:r>
      <w:r>
        <w:rPr>
          <w:rFonts w:ascii="Arial" w:hAnsi="Arial" w:cs="Arial"/>
          <w:lang w:val="de-DE"/>
        </w:rPr>
        <w:t xml:space="preserve"> </w:t>
      </w:r>
    </w:p>
    <w:p w14:paraId="11F2A21F" w14:textId="77777777" w:rsidR="00C05E0F" w:rsidRPr="00E866AA" w:rsidRDefault="00C05E0F" w:rsidP="00C05E0F">
      <w:pPr>
        <w:pStyle w:val="Listenabsatz"/>
        <w:spacing w:before="120" w:after="120" w:line="240" w:lineRule="auto"/>
        <w:ind w:left="0"/>
        <w:jc w:val="both"/>
        <w:rPr>
          <w:rFonts w:ascii="Arial" w:hAnsi="Arial" w:cs="Arial"/>
          <w:i/>
          <w:sz w:val="20"/>
          <w:szCs w:val="20"/>
          <w:lang w:val="de-DE"/>
        </w:rPr>
      </w:pPr>
      <w:r w:rsidRPr="00E866AA">
        <w:rPr>
          <w:rFonts w:ascii="Arial" w:hAnsi="Arial" w:cs="Arial"/>
          <w:i/>
          <w:sz w:val="20"/>
          <w:szCs w:val="20"/>
          <w:lang w:val="de-DE"/>
        </w:rPr>
        <w:t>Weitere Hinweise insbesondere zur Ermittlung der Amortisationszeit finden sich in den FAQ zu Beratungsvorhaben. //</w:t>
      </w:r>
    </w:p>
    <w:p w14:paraId="086D0606" w14:textId="77777777" w:rsidR="00C05E0F" w:rsidRPr="00C05E0F" w:rsidRDefault="00C05E0F" w:rsidP="00C05E0F">
      <w:pPr>
        <w:pStyle w:val="Listenabsatz"/>
        <w:keepNext/>
        <w:keepLines/>
        <w:spacing w:before="40" w:after="0"/>
        <w:contextualSpacing w:val="0"/>
        <w:outlineLvl w:val="2"/>
        <w:rPr>
          <w:rFonts w:asciiTheme="majorHAnsi" w:eastAsiaTheme="majorEastAsia" w:hAnsiTheme="majorHAnsi" w:cstheme="majorBidi"/>
          <w:vanish/>
          <w:color w:val="1F4D78" w:themeColor="accent1" w:themeShade="7F"/>
          <w:sz w:val="24"/>
          <w:szCs w:val="24"/>
          <w:lang w:val="de-DE"/>
        </w:rPr>
      </w:pPr>
    </w:p>
    <w:p w14:paraId="7E865559" w14:textId="1467C891" w:rsidR="00C057A4" w:rsidRDefault="00C057A4" w:rsidP="00C05E0F">
      <w:pPr>
        <w:pStyle w:val="berschrift3"/>
        <w:numPr>
          <w:ilvl w:val="1"/>
          <w:numId w:val="4"/>
        </w:numPr>
        <w:rPr>
          <w:lang w:val="de-DE"/>
        </w:rPr>
      </w:pPr>
      <w:bookmarkStart w:id="12" w:name="_Toc201823623"/>
      <w:r>
        <w:rPr>
          <w:lang w:val="de-DE"/>
        </w:rPr>
        <w:t>Analyse der Ressourceneinsparpotentiale</w:t>
      </w:r>
      <w:bookmarkEnd w:id="12"/>
    </w:p>
    <w:p w14:paraId="0285288E" w14:textId="37B05A0E" w:rsidR="00FD3EC9" w:rsidRPr="00FD3EC9" w:rsidRDefault="00845986" w:rsidP="00FD3EC9">
      <w:pPr>
        <w:spacing w:after="0"/>
        <w:rPr>
          <w:rFonts w:ascii="Arial" w:hAnsi="Arial" w:cs="Arial"/>
          <w:i/>
          <w:sz w:val="20"/>
          <w:szCs w:val="20"/>
          <w:lang w:val="de-DE"/>
        </w:rPr>
      </w:pPr>
      <w:r w:rsidRPr="00845986">
        <w:rPr>
          <w:rFonts w:ascii="Arial" w:hAnsi="Arial" w:cs="Arial"/>
          <w:i/>
          <w:sz w:val="20"/>
          <w:szCs w:val="20"/>
          <w:lang w:val="de-DE"/>
        </w:rPr>
        <w:t xml:space="preserve">// Hier sollen konkrete Einsparpotentiale </w:t>
      </w:r>
      <w:r w:rsidR="00A77AD5">
        <w:rPr>
          <w:rFonts w:ascii="Arial" w:hAnsi="Arial" w:cs="Arial"/>
          <w:i/>
          <w:sz w:val="20"/>
          <w:szCs w:val="20"/>
          <w:lang w:val="de-DE"/>
        </w:rPr>
        <w:t xml:space="preserve">für die unter Abschnitt 3.2. identifizierten relevanten Ressourcenverbräuche </w:t>
      </w:r>
      <w:r w:rsidRPr="00845986">
        <w:rPr>
          <w:rFonts w:ascii="Arial" w:hAnsi="Arial" w:cs="Arial"/>
          <w:i/>
          <w:sz w:val="20"/>
          <w:szCs w:val="20"/>
          <w:lang w:val="de-DE"/>
        </w:rPr>
        <w:t xml:space="preserve">aufgezeigt und konkrete Vorschläge für Ressourcenschonungs- und –effizienzmaßnahmen </w:t>
      </w:r>
      <w:r w:rsidR="005D4C58">
        <w:rPr>
          <w:rFonts w:ascii="Arial" w:hAnsi="Arial" w:cs="Arial"/>
          <w:i/>
          <w:sz w:val="20"/>
          <w:szCs w:val="20"/>
          <w:lang w:val="de-DE"/>
        </w:rPr>
        <w:t>dargelegt werden.</w:t>
      </w:r>
      <w:r w:rsidR="00FD3EC9" w:rsidRPr="00FD3EC9">
        <w:rPr>
          <w:rFonts w:ascii="Arial" w:hAnsi="Arial" w:cs="Arial"/>
          <w:lang w:val="de-DE"/>
        </w:rPr>
        <w:t xml:space="preserve"> </w:t>
      </w:r>
      <w:r w:rsidR="00FD3EC9" w:rsidRPr="00FD3EC9">
        <w:rPr>
          <w:rFonts w:ascii="Arial" w:hAnsi="Arial" w:cs="Arial"/>
          <w:i/>
          <w:sz w:val="20"/>
          <w:szCs w:val="20"/>
          <w:lang w:val="de-DE"/>
        </w:rPr>
        <w:t>Erläutern Sie</w:t>
      </w:r>
      <w:r w:rsidR="00FD3EC9">
        <w:rPr>
          <w:rFonts w:ascii="Arial" w:hAnsi="Arial" w:cs="Arial"/>
          <w:i/>
          <w:sz w:val="20"/>
          <w:szCs w:val="20"/>
          <w:lang w:val="de-DE"/>
        </w:rPr>
        <w:t xml:space="preserve"> zudem</w:t>
      </w:r>
      <w:r w:rsidR="00FD3EC9" w:rsidRPr="00FD3EC9">
        <w:rPr>
          <w:rFonts w:ascii="Arial" w:hAnsi="Arial" w:cs="Arial"/>
          <w:i/>
          <w:sz w:val="20"/>
          <w:szCs w:val="20"/>
          <w:lang w:val="de-DE"/>
        </w:rPr>
        <w:t>, mit welchen Methoden die Potentialanalyse</w:t>
      </w:r>
      <w:r w:rsidR="00E32DC4">
        <w:rPr>
          <w:rFonts w:ascii="Arial" w:hAnsi="Arial" w:cs="Arial"/>
          <w:i/>
          <w:sz w:val="20"/>
          <w:szCs w:val="20"/>
          <w:lang w:val="de-DE"/>
        </w:rPr>
        <w:t xml:space="preserve"> und Lösungsentwicklung</w:t>
      </w:r>
      <w:r w:rsidR="00FD3EC9" w:rsidRPr="00FD3EC9">
        <w:rPr>
          <w:rFonts w:ascii="Arial" w:hAnsi="Arial" w:cs="Arial"/>
          <w:i/>
          <w:sz w:val="20"/>
          <w:szCs w:val="20"/>
          <w:lang w:val="de-DE"/>
        </w:rPr>
        <w:t xml:space="preserve"> in diesen Bereichen durchgeführt wurden.</w:t>
      </w:r>
    </w:p>
    <w:p w14:paraId="49716E62" w14:textId="32D51D01" w:rsidR="0012071E" w:rsidRDefault="0012071E" w:rsidP="0012071E">
      <w:pPr>
        <w:spacing w:before="120" w:after="120" w:line="240" w:lineRule="auto"/>
        <w:ind w:left="709" w:hanging="142"/>
        <w:rPr>
          <w:rFonts w:ascii="Arial" w:hAnsi="Arial" w:cs="Arial"/>
          <w:i/>
          <w:sz w:val="20"/>
          <w:szCs w:val="20"/>
          <w:lang w:val="de-DE"/>
        </w:rPr>
      </w:pPr>
      <w:r w:rsidRPr="00845986">
        <w:rPr>
          <w:rFonts w:ascii="Arial" w:hAnsi="Arial" w:cs="Arial"/>
          <w:i/>
          <w:sz w:val="20"/>
          <w:szCs w:val="20"/>
          <w:lang w:val="de-DE"/>
        </w:rPr>
        <w:t>•</w:t>
      </w:r>
      <w:r w:rsidRPr="00845986">
        <w:rPr>
          <w:rFonts w:ascii="Arial" w:hAnsi="Arial" w:cs="Arial"/>
          <w:i/>
          <w:sz w:val="20"/>
          <w:szCs w:val="20"/>
          <w:lang w:val="de-DE"/>
        </w:rPr>
        <w:tab/>
        <w:t>Vorschläge zu konkreten Ressourcenschonungs- und -effizienzmaßnahmen,</w:t>
      </w:r>
    </w:p>
    <w:p w14:paraId="34C67A11" w14:textId="6114C6EB" w:rsidR="00E32DC4" w:rsidRPr="00845986" w:rsidRDefault="00E32DC4" w:rsidP="0012071E">
      <w:pPr>
        <w:spacing w:before="120" w:after="120" w:line="240" w:lineRule="auto"/>
        <w:ind w:left="709" w:hanging="142"/>
        <w:rPr>
          <w:rFonts w:ascii="Arial" w:hAnsi="Arial" w:cs="Arial"/>
          <w:i/>
          <w:sz w:val="20"/>
          <w:szCs w:val="20"/>
          <w:lang w:val="de-DE"/>
        </w:rPr>
      </w:pPr>
      <w:r>
        <w:rPr>
          <w:rFonts w:ascii="Arial" w:hAnsi="Arial" w:cs="Arial"/>
          <w:i/>
          <w:sz w:val="20"/>
          <w:szCs w:val="20"/>
          <w:lang w:val="de-DE"/>
        </w:rPr>
        <w:t>und sofern individuell zutreffend und mit Hinblick auf die Schonung von Ressourcen sinnvoll:</w:t>
      </w:r>
    </w:p>
    <w:p w14:paraId="1FA4722F" w14:textId="77777777" w:rsidR="0012071E" w:rsidRPr="00845986" w:rsidRDefault="0012071E" w:rsidP="0012071E">
      <w:pPr>
        <w:spacing w:before="120" w:after="120" w:line="240" w:lineRule="auto"/>
        <w:ind w:left="709" w:hanging="142"/>
        <w:rPr>
          <w:rFonts w:ascii="Arial" w:hAnsi="Arial" w:cs="Arial"/>
          <w:i/>
          <w:sz w:val="20"/>
          <w:szCs w:val="20"/>
          <w:lang w:val="de-DE"/>
        </w:rPr>
      </w:pPr>
      <w:r w:rsidRPr="00845986">
        <w:rPr>
          <w:rFonts w:ascii="Arial" w:hAnsi="Arial" w:cs="Arial"/>
          <w:i/>
          <w:sz w:val="20"/>
          <w:szCs w:val="20"/>
          <w:lang w:val="de-DE"/>
        </w:rPr>
        <w:t>•</w:t>
      </w:r>
      <w:r w:rsidRPr="00845986">
        <w:rPr>
          <w:rFonts w:ascii="Arial" w:hAnsi="Arial" w:cs="Arial"/>
          <w:i/>
          <w:sz w:val="20"/>
          <w:szCs w:val="20"/>
          <w:lang w:val="de-DE"/>
        </w:rPr>
        <w:tab/>
        <w:t xml:space="preserve">Vorschläge zur Verwendung von Substituten für knappe und/oder schadstoffhaltige Rohstoffe und Materialien, </w:t>
      </w:r>
      <w:proofErr w:type="spellStart"/>
      <w:r w:rsidRPr="00845986">
        <w:rPr>
          <w:rFonts w:ascii="Arial" w:hAnsi="Arial" w:cs="Arial"/>
          <w:i/>
          <w:sz w:val="20"/>
          <w:szCs w:val="20"/>
          <w:lang w:val="de-DE"/>
        </w:rPr>
        <w:t>Rezyklate</w:t>
      </w:r>
      <w:proofErr w:type="spellEnd"/>
      <w:r w:rsidRPr="00845986">
        <w:rPr>
          <w:rFonts w:ascii="Arial" w:hAnsi="Arial" w:cs="Arial"/>
          <w:i/>
          <w:sz w:val="20"/>
          <w:szCs w:val="20"/>
          <w:lang w:val="de-DE"/>
        </w:rPr>
        <w:t xml:space="preserve"> sowie die Nutzung nachwachsender Rohstoffe,</w:t>
      </w:r>
    </w:p>
    <w:p w14:paraId="02BD319F" w14:textId="77777777" w:rsidR="0012071E" w:rsidRPr="00845986" w:rsidRDefault="0012071E" w:rsidP="0012071E">
      <w:pPr>
        <w:spacing w:before="120" w:after="120" w:line="240" w:lineRule="auto"/>
        <w:ind w:left="709" w:hanging="142"/>
        <w:rPr>
          <w:rFonts w:ascii="Arial" w:hAnsi="Arial" w:cs="Arial"/>
          <w:i/>
          <w:sz w:val="20"/>
          <w:szCs w:val="20"/>
          <w:lang w:val="de-DE"/>
        </w:rPr>
      </w:pPr>
      <w:r w:rsidRPr="00845986">
        <w:rPr>
          <w:rFonts w:ascii="Arial" w:hAnsi="Arial" w:cs="Arial"/>
          <w:i/>
          <w:sz w:val="20"/>
          <w:szCs w:val="20"/>
          <w:lang w:val="de-DE"/>
        </w:rPr>
        <w:t>•</w:t>
      </w:r>
      <w:r w:rsidRPr="00845986">
        <w:rPr>
          <w:rFonts w:ascii="Arial" w:hAnsi="Arial" w:cs="Arial"/>
          <w:i/>
          <w:sz w:val="20"/>
          <w:szCs w:val="20"/>
          <w:lang w:val="de-DE"/>
        </w:rPr>
        <w:tab/>
        <w:t>Empfehlungen zur Optimierung von technologischen Prozessen, insbesondere auch durch die Möglichkeiten der Digitalisierung,</w:t>
      </w:r>
    </w:p>
    <w:p w14:paraId="2F254B3F" w14:textId="77777777" w:rsidR="0012071E" w:rsidRPr="00845986" w:rsidRDefault="0012071E" w:rsidP="0012071E">
      <w:pPr>
        <w:spacing w:before="120" w:after="120" w:line="240" w:lineRule="auto"/>
        <w:ind w:left="709" w:hanging="142"/>
        <w:rPr>
          <w:rFonts w:ascii="Arial" w:hAnsi="Arial" w:cs="Arial"/>
          <w:i/>
          <w:sz w:val="20"/>
          <w:szCs w:val="20"/>
          <w:lang w:val="de-DE"/>
        </w:rPr>
      </w:pPr>
      <w:r w:rsidRPr="00845986">
        <w:rPr>
          <w:rFonts w:ascii="Arial" w:hAnsi="Arial" w:cs="Arial"/>
          <w:i/>
          <w:sz w:val="20"/>
          <w:szCs w:val="20"/>
          <w:lang w:val="de-DE"/>
        </w:rPr>
        <w:t>•</w:t>
      </w:r>
      <w:r w:rsidRPr="00845986">
        <w:rPr>
          <w:rFonts w:ascii="Arial" w:hAnsi="Arial" w:cs="Arial"/>
          <w:i/>
          <w:sz w:val="20"/>
          <w:szCs w:val="20"/>
          <w:lang w:val="de-DE"/>
        </w:rPr>
        <w:tab/>
        <w:t>Empfehlungen zur Ertüchtigung von Produktionsanlagen oder deren g</w:t>
      </w:r>
      <w:r w:rsidR="00FD3EC9">
        <w:rPr>
          <w:rFonts w:ascii="Arial" w:hAnsi="Arial" w:cs="Arial"/>
          <w:i/>
          <w:sz w:val="20"/>
          <w:szCs w:val="20"/>
          <w:lang w:val="de-DE"/>
        </w:rPr>
        <w:t>anzen oder teilweisen Austausch.</w:t>
      </w:r>
    </w:p>
    <w:p w14:paraId="5788A952" w14:textId="7E088CDB" w:rsidR="00D96F9F" w:rsidRDefault="005D4C58" w:rsidP="005D4C58">
      <w:pPr>
        <w:widowControl/>
        <w:spacing w:before="120" w:after="120" w:line="240" w:lineRule="auto"/>
        <w:rPr>
          <w:rFonts w:ascii="Arial" w:hAnsi="Arial" w:cs="Arial"/>
          <w:i/>
          <w:sz w:val="20"/>
          <w:szCs w:val="20"/>
          <w:lang w:val="de-DE"/>
        </w:rPr>
      </w:pPr>
      <w:r>
        <w:rPr>
          <w:rFonts w:ascii="Arial" w:hAnsi="Arial" w:cs="Arial"/>
          <w:i/>
          <w:sz w:val="20"/>
          <w:szCs w:val="20"/>
          <w:lang w:val="de-DE"/>
        </w:rPr>
        <w:t xml:space="preserve">Ergänzend soll eine </w:t>
      </w:r>
      <w:r w:rsidR="0012071E" w:rsidRPr="005D4C58">
        <w:rPr>
          <w:rFonts w:ascii="Arial" w:hAnsi="Arial" w:cs="Arial"/>
          <w:i/>
          <w:sz w:val="20"/>
          <w:szCs w:val="20"/>
          <w:lang w:val="de-DE"/>
        </w:rPr>
        <w:t xml:space="preserve">wirtschaftliche Bewertung der vorgeschlagenen Ressourcenschonungs- und -effizienznahmen </w:t>
      </w:r>
      <w:r w:rsidRPr="002E726D">
        <w:rPr>
          <w:rFonts w:ascii="Arial" w:hAnsi="Arial" w:cs="Arial"/>
          <w:i/>
          <w:sz w:val="20"/>
          <w:szCs w:val="20"/>
          <w:lang w:val="de-DE"/>
        </w:rPr>
        <w:t xml:space="preserve">nachvollziehbar </w:t>
      </w:r>
      <w:r w:rsidR="00FD3EC9" w:rsidRPr="002E726D">
        <w:rPr>
          <w:rFonts w:ascii="Arial" w:hAnsi="Arial" w:cs="Arial"/>
          <w:i/>
          <w:sz w:val="20"/>
          <w:szCs w:val="20"/>
          <w:lang w:val="de-DE"/>
        </w:rPr>
        <w:t xml:space="preserve">und plausibel </w:t>
      </w:r>
      <w:r w:rsidRPr="002E726D">
        <w:rPr>
          <w:rFonts w:ascii="Arial" w:hAnsi="Arial" w:cs="Arial"/>
          <w:i/>
          <w:sz w:val="20"/>
          <w:szCs w:val="20"/>
          <w:lang w:val="de-DE"/>
        </w:rPr>
        <w:t>abgebildet werden.</w:t>
      </w:r>
      <w:r w:rsidR="002E726D">
        <w:rPr>
          <w:rFonts w:ascii="Arial" w:hAnsi="Arial" w:cs="Arial"/>
          <w:i/>
          <w:sz w:val="20"/>
          <w:szCs w:val="20"/>
          <w:lang w:val="de-DE"/>
        </w:rPr>
        <w:t xml:space="preserve"> </w:t>
      </w:r>
      <w:r w:rsidR="00D96F9F" w:rsidRPr="002E726D">
        <w:rPr>
          <w:rFonts w:ascii="Arial" w:hAnsi="Arial" w:cs="Arial"/>
          <w:i/>
          <w:sz w:val="20"/>
          <w:szCs w:val="20"/>
          <w:lang w:val="de-DE"/>
        </w:rPr>
        <w:t xml:space="preserve">Für die Berechnung sind feste Kosten und Preise anzunehmen, die durch aktuelle Angebote, Rechnungen o.ä. Unterlagen nachzuweisen sind. </w:t>
      </w:r>
      <w:r w:rsidR="00D96F9F" w:rsidRPr="002E726D">
        <w:rPr>
          <w:rFonts w:ascii="Arial" w:hAnsi="Arial" w:cs="Arial"/>
          <w:i/>
          <w:sz w:val="20"/>
          <w:szCs w:val="20"/>
          <w:u w:val="single"/>
          <w:lang w:val="de-DE"/>
        </w:rPr>
        <w:t>Die Annahme einer dynamischen Preis- und Absatzentwicklung ist nicht zulässig.</w:t>
      </w:r>
      <w:r w:rsidR="00D96F9F">
        <w:rPr>
          <w:rFonts w:ascii="Arial" w:hAnsi="Arial" w:cs="Arial"/>
          <w:i/>
          <w:sz w:val="20"/>
          <w:szCs w:val="20"/>
          <w:lang w:val="de-DE"/>
        </w:rPr>
        <w:t xml:space="preserve"> </w:t>
      </w:r>
    </w:p>
    <w:p w14:paraId="760FDD68" w14:textId="221659C7" w:rsidR="00A77AD5" w:rsidRDefault="00E32DC4" w:rsidP="00A16FC6">
      <w:pPr>
        <w:widowControl/>
        <w:spacing w:before="120" w:after="120" w:line="240" w:lineRule="auto"/>
        <w:rPr>
          <w:rFonts w:ascii="Arial" w:eastAsia="Arial" w:hAnsi="Arial" w:cs="Arial"/>
          <w:color w:val="010101"/>
          <w:lang w:val="de-DE"/>
        </w:rPr>
      </w:pPr>
      <w:r>
        <w:rPr>
          <w:rFonts w:ascii="Arial" w:hAnsi="Arial" w:cs="Arial"/>
          <w:i/>
          <w:sz w:val="20"/>
          <w:szCs w:val="20"/>
          <w:lang w:val="de-DE"/>
        </w:rPr>
        <w:t>/</w:t>
      </w:r>
    </w:p>
    <w:p w14:paraId="1AF49AD8" w14:textId="6DEB3F6E" w:rsidR="00A77AD5" w:rsidRDefault="00A77AD5" w:rsidP="00DF7D06">
      <w:pPr>
        <w:pStyle w:val="Listenabsatz"/>
        <w:numPr>
          <w:ilvl w:val="0"/>
          <w:numId w:val="8"/>
        </w:numPr>
        <w:spacing w:after="120" w:line="240" w:lineRule="auto"/>
        <w:ind w:right="-23"/>
        <w:contextualSpacing w:val="0"/>
        <w:rPr>
          <w:rFonts w:ascii="Arial" w:eastAsia="Arial" w:hAnsi="Arial" w:cs="Arial"/>
          <w:color w:val="010101"/>
          <w:lang w:val="de-DE"/>
        </w:rPr>
      </w:pPr>
      <w:r w:rsidRPr="008A45BC">
        <w:rPr>
          <w:rFonts w:ascii="Arial" w:eastAsia="Arial" w:hAnsi="Arial" w:cs="Arial"/>
          <w:color w:val="010101"/>
          <w:lang w:val="de-DE"/>
        </w:rPr>
        <w:t xml:space="preserve">Welche </w:t>
      </w:r>
      <w:r w:rsidRPr="002E389D">
        <w:rPr>
          <w:rFonts w:ascii="Arial" w:eastAsia="Arial" w:hAnsi="Arial" w:cs="Arial"/>
          <w:color w:val="010101"/>
          <w:lang w:val="de-DE"/>
        </w:rPr>
        <w:t>realistischen</w:t>
      </w:r>
      <w:r w:rsidRPr="008A45BC">
        <w:rPr>
          <w:rFonts w:ascii="Arial" w:eastAsia="Arial" w:hAnsi="Arial" w:cs="Arial"/>
          <w:color w:val="010101"/>
          <w:lang w:val="de-DE"/>
        </w:rPr>
        <w:t xml:space="preserve"> </w:t>
      </w:r>
      <w:r w:rsidRPr="002E389D">
        <w:rPr>
          <w:rFonts w:ascii="Arial" w:eastAsia="Arial" w:hAnsi="Arial" w:cs="Arial"/>
          <w:color w:val="010101"/>
          <w:lang w:val="de-DE"/>
        </w:rPr>
        <w:t>jährlichen</w:t>
      </w:r>
      <w:r w:rsidRPr="008A45BC">
        <w:rPr>
          <w:rFonts w:ascii="Arial" w:eastAsia="Arial" w:hAnsi="Arial" w:cs="Arial"/>
          <w:color w:val="010101"/>
          <w:lang w:val="de-DE"/>
        </w:rPr>
        <w:t xml:space="preserve"> </w:t>
      </w:r>
      <w:r w:rsidRPr="002E389D">
        <w:rPr>
          <w:rFonts w:ascii="Arial" w:eastAsia="Arial" w:hAnsi="Arial" w:cs="Arial"/>
          <w:color w:val="010101"/>
          <w:lang w:val="de-DE"/>
        </w:rPr>
        <w:t>Einsparpotenziale</w:t>
      </w:r>
      <w:r w:rsidRPr="008A45BC">
        <w:rPr>
          <w:rFonts w:ascii="Arial" w:eastAsia="Arial" w:hAnsi="Arial" w:cs="Arial"/>
          <w:color w:val="010101"/>
          <w:lang w:val="de-DE"/>
        </w:rPr>
        <w:t xml:space="preserve"> </w:t>
      </w:r>
      <w:r w:rsidRPr="002E389D">
        <w:rPr>
          <w:rFonts w:ascii="Arial" w:eastAsia="Arial" w:hAnsi="Arial" w:cs="Arial"/>
          <w:color w:val="010101"/>
          <w:lang w:val="de-DE"/>
        </w:rPr>
        <w:t>(</w:t>
      </w:r>
      <w:r w:rsidR="004A5890">
        <w:rPr>
          <w:rFonts w:ascii="Arial" w:eastAsia="Arial" w:hAnsi="Arial" w:cs="Arial"/>
          <w:color w:val="010101"/>
          <w:lang w:val="de-DE"/>
        </w:rPr>
        <w:t>kWh</w:t>
      </w:r>
      <w:r>
        <w:rPr>
          <w:rFonts w:ascii="Arial" w:eastAsia="Arial" w:hAnsi="Arial" w:cs="Arial"/>
          <w:color w:val="010101"/>
          <w:lang w:val="de-DE"/>
        </w:rPr>
        <w:t xml:space="preserve">-, </w:t>
      </w:r>
      <w:r w:rsidRPr="002E389D">
        <w:rPr>
          <w:rFonts w:ascii="Arial" w:eastAsia="Arial" w:hAnsi="Arial" w:cs="Arial"/>
          <w:color w:val="010101"/>
          <w:lang w:val="de-DE"/>
        </w:rPr>
        <w:t>Mengen-</w:t>
      </w:r>
      <w:r w:rsidRPr="008A45BC">
        <w:rPr>
          <w:rFonts w:ascii="Arial" w:eastAsia="Arial" w:hAnsi="Arial" w:cs="Arial"/>
          <w:color w:val="010101"/>
          <w:lang w:val="de-DE"/>
        </w:rPr>
        <w:t xml:space="preserve"> </w:t>
      </w:r>
      <w:r w:rsidRPr="002E389D">
        <w:rPr>
          <w:rFonts w:ascii="Arial" w:eastAsia="Arial" w:hAnsi="Arial" w:cs="Arial"/>
          <w:color w:val="010101"/>
          <w:lang w:val="de-DE"/>
        </w:rPr>
        <w:t>und</w:t>
      </w:r>
      <w:r w:rsidRPr="008A45BC">
        <w:rPr>
          <w:rFonts w:ascii="Arial" w:eastAsia="Arial" w:hAnsi="Arial" w:cs="Arial"/>
          <w:color w:val="010101"/>
          <w:lang w:val="de-DE"/>
        </w:rPr>
        <w:t xml:space="preserve"> Euro-Angabe) </w:t>
      </w:r>
      <w:r w:rsidRPr="002E389D">
        <w:rPr>
          <w:rFonts w:ascii="Arial" w:eastAsia="Arial" w:hAnsi="Arial" w:cs="Arial"/>
          <w:color w:val="010101"/>
          <w:lang w:val="de-DE"/>
        </w:rPr>
        <w:t>bei</w:t>
      </w:r>
      <w:r w:rsidRPr="008A45BC">
        <w:rPr>
          <w:rFonts w:ascii="Arial" w:eastAsia="Arial" w:hAnsi="Arial" w:cs="Arial"/>
          <w:color w:val="010101"/>
          <w:lang w:val="de-DE"/>
        </w:rPr>
        <w:t xml:space="preserve"> Energie und </w:t>
      </w:r>
      <w:r w:rsidRPr="002E389D">
        <w:rPr>
          <w:rFonts w:ascii="Arial" w:eastAsia="Arial" w:hAnsi="Arial" w:cs="Arial"/>
          <w:color w:val="010101"/>
          <w:lang w:val="de-DE"/>
        </w:rPr>
        <w:t>Materialien</w:t>
      </w:r>
      <w:r w:rsidRPr="008A45BC">
        <w:rPr>
          <w:rFonts w:ascii="Arial" w:eastAsia="Arial" w:hAnsi="Arial" w:cs="Arial"/>
          <w:color w:val="010101"/>
          <w:lang w:val="de-DE"/>
        </w:rPr>
        <w:t xml:space="preserve"> </w:t>
      </w:r>
      <w:r w:rsidRPr="002E389D">
        <w:rPr>
          <w:rFonts w:ascii="Arial" w:eastAsia="Arial" w:hAnsi="Arial" w:cs="Arial"/>
          <w:color w:val="010101"/>
          <w:lang w:val="de-DE"/>
        </w:rPr>
        <w:t>ergeben</w:t>
      </w:r>
      <w:r w:rsidRPr="008A45BC">
        <w:rPr>
          <w:rFonts w:ascii="Arial" w:eastAsia="Arial" w:hAnsi="Arial" w:cs="Arial"/>
          <w:color w:val="010101"/>
          <w:lang w:val="de-DE"/>
        </w:rPr>
        <w:t xml:space="preserve"> </w:t>
      </w:r>
      <w:r w:rsidRPr="002E389D">
        <w:rPr>
          <w:rFonts w:ascii="Arial" w:eastAsia="Arial" w:hAnsi="Arial" w:cs="Arial"/>
          <w:color w:val="010101"/>
          <w:lang w:val="de-DE"/>
        </w:rPr>
        <w:t>sich</w:t>
      </w:r>
      <w:r w:rsidRPr="008A45BC">
        <w:rPr>
          <w:rFonts w:ascii="Arial" w:eastAsia="Arial" w:hAnsi="Arial" w:cs="Arial"/>
          <w:color w:val="010101"/>
          <w:lang w:val="de-DE"/>
        </w:rPr>
        <w:t xml:space="preserve"> </w:t>
      </w:r>
      <w:r w:rsidRPr="002E389D">
        <w:rPr>
          <w:rFonts w:ascii="Arial" w:eastAsia="Arial" w:hAnsi="Arial" w:cs="Arial"/>
          <w:color w:val="010101"/>
          <w:lang w:val="de-DE"/>
        </w:rPr>
        <w:t>aus</w:t>
      </w:r>
      <w:r w:rsidRPr="008A45BC">
        <w:rPr>
          <w:rFonts w:ascii="Arial" w:eastAsia="Arial" w:hAnsi="Arial" w:cs="Arial"/>
          <w:color w:val="010101"/>
          <w:lang w:val="de-DE"/>
        </w:rPr>
        <w:t xml:space="preserve"> </w:t>
      </w:r>
      <w:r w:rsidRPr="002E389D">
        <w:rPr>
          <w:rFonts w:ascii="Arial" w:eastAsia="Arial" w:hAnsi="Arial" w:cs="Arial"/>
          <w:color w:val="010101"/>
          <w:lang w:val="de-DE"/>
        </w:rPr>
        <w:t>den</w:t>
      </w:r>
      <w:r w:rsidRPr="008A45BC">
        <w:rPr>
          <w:rFonts w:ascii="Arial" w:eastAsia="Arial" w:hAnsi="Arial" w:cs="Arial"/>
          <w:color w:val="010101"/>
          <w:lang w:val="de-DE"/>
        </w:rPr>
        <w:t xml:space="preserve"> </w:t>
      </w:r>
      <w:r w:rsidRPr="002E389D">
        <w:rPr>
          <w:rFonts w:ascii="Arial" w:eastAsia="Arial" w:hAnsi="Arial" w:cs="Arial"/>
          <w:color w:val="010101"/>
          <w:lang w:val="de-DE"/>
        </w:rPr>
        <w:t>jeweiligen</w:t>
      </w:r>
      <w:r w:rsidRPr="008A45BC">
        <w:rPr>
          <w:rFonts w:ascii="Arial" w:eastAsia="Arial" w:hAnsi="Arial" w:cs="Arial"/>
          <w:color w:val="010101"/>
          <w:lang w:val="de-DE"/>
        </w:rPr>
        <w:t xml:space="preserve"> Verlustquellen?</w:t>
      </w:r>
    </w:p>
    <w:p w14:paraId="34E508E4" w14:textId="524A5FDE" w:rsidR="00A77AD5" w:rsidRDefault="00A77AD5"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0955913D" w14:textId="77777777" w:rsidR="00CB65D7" w:rsidRPr="00381A05" w:rsidRDefault="00CB65D7" w:rsidP="00A71979">
      <w:pPr>
        <w:shd w:val="clear" w:color="auto" w:fill="D9D9D9" w:themeFill="background1" w:themeFillShade="D9"/>
        <w:spacing w:after="0"/>
        <w:rPr>
          <w:rFonts w:ascii="Arial" w:eastAsia="Arial" w:hAnsi="Arial" w:cs="Arial"/>
          <w:sz w:val="20"/>
          <w:szCs w:val="20"/>
          <w:lang w:val="de-DE"/>
        </w:rPr>
      </w:pPr>
    </w:p>
    <w:p w14:paraId="39A151FE" w14:textId="77777777" w:rsidR="00CB65D7" w:rsidRDefault="00CB65D7" w:rsidP="00A71979">
      <w:pPr>
        <w:pStyle w:val="Listenabsatz"/>
        <w:spacing w:after="120" w:line="240" w:lineRule="auto"/>
        <w:ind w:left="714" w:right="-23"/>
        <w:contextualSpacing w:val="0"/>
        <w:rPr>
          <w:rFonts w:ascii="Arial" w:eastAsia="Arial" w:hAnsi="Arial" w:cs="Arial"/>
          <w:color w:val="010101"/>
          <w:lang w:val="de-DE"/>
        </w:rPr>
      </w:pPr>
    </w:p>
    <w:p w14:paraId="5192E40D" w14:textId="2D8DF29E" w:rsidR="00A77AD5" w:rsidRPr="00381A05" w:rsidRDefault="00A77AD5" w:rsidP="00A77AD5">
      <w:pPr>
        <w:pStyle w:val="Listenabsatz"/>
        <w:numPr>
          <w:ilvl w:val="0"/>
          <w:numId w:val="8"/>
        </w:numPr>
        <w:spacing w:after="120" w:line="240" w:lineRule="auto"/>
        <w:ind w:left="714" w:right="-23" w:hanging="357"/>
        <w:contextualSpacing w:val="0"/>
        <w:rPr>
          <w:rFonts w:ascii="Arial" w:eastAsia="Arial" w:hAnsi="Arial" w:cs="Arial"/>
          <w:color w:val="010101"/>
          <w:lang w:val="de-DE"/>
        </w:rPr>
      </w:pPr>
      <w:r w:rsidRPr="00381A05">
        <w:rPr>
          <w:rFonts w:ascii="Arial" w:eastAsia="Arial" w:hAnsi="Arial" w:cs="Arial"/>
          <w:color w:val="010101"/>
          <w:lang w:val="de-DE"/>
        </w:rPr>
        <w:t xml:space="preserve">Wie </w:t>
      </w:r>
      <w:r w:rsidRPr="002E389D">
        <w:rPr>
          <w:rFonts w:ascii="Arial" w:eastAsia="Arial" w:hAnsi="Arial" w:cs="Arial"/>
          <w:color w:val="010101"/>
          <w:lang w:val="de-DE"/>
        </w:rPr>
        <w:t>wurden</w:t>
      </w:r>
      <w:r w:rsidRPr="00381A05">
        <w:rPr>
          <w:rFonts w:ascii="Arial" w:eastAsia="Arial" w:hAnsi="Arial" w:cs="Arial"/>
          <w:color w:val="010101"/>
          <w:lang w:val="de-DE"/>
        </w:rPr>
        <w:t xml:space="preserve"> </w:t>
      </w:r>
      <w:r w:rsidRPr="002E389D">
        <w:rPr>
          <w:rFonts w:ascii="Arial" w:eastAsia="Arial" w:hAnsi="Arial" w:cs="Arial"/>
          <w:color w:val="010101"/>
          <w:lang w:val="de-DE"/>
        </w:rPr>
        <w:t>die</w:t>
      </w:r>
      <w:r w:rsidRPr="00381A05">
        <w:rPr>
          <w:rFonts w:ascii="Arial" w:eastAsia="Arial" w:hAnsi="Arial" w:cs="Arial"/>
          <w:color w:val="010101"/>
          <w:lang w:val="de-DE"/>
        </w:rPr>
        <w:t xml:space="preserve"> </w:t>
      </w:r>
      <w:r w:rsidRPr="002E389D">
        <w:rPr>
          <w:rFonts w:ascii="Arial" w:eastAsia="Arial" w:hAnsi="Arial" w:cs="Arial"/>
          <w:color w:val="010101"/>
          <w:lang w:val="de-DE"/>
        </w:rPr>
        <w:t>Einsparpotenziale</w:t>
      </w:r>
      <w:r w:rsidRPr="00381A05">
        <w:rPr>
          <w:rFonts w:ascii="Arial" w:eastAsia="Arial" w:hAnsi="Arial" w:cs="Arial"/>
          <w:color w:val="010101"/>
          <w:lang w:val="de-DE"/>
        </w:rPr>
        <w:t xml:space="preserve"> ermittelt?</w:t>
      </w:r>
    </w:p>
    <w:p w14:paraId="0B439CAB" w14:textId="0A4C9A26" w:rsidR="00A77AD5" w:rsidRDefault="00A77AD5"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1148C23C" w14:textId="77777777" w:rsidR="00CB65D7" w:rsidRPr="00381A05" w:rsidRDefault="00CB65D7" w:rsidP="00A71979">
      <w:pPr>
        <w:shd w:val="clear" w:color="auto" w:fill="D9D9D9" w:themeFill="background1" w:themeFillShade="D9"/>
        <w:spacing w:after="0"/>
        <w:rPr>
          <w:rFonts w:ascii="Arial" w:eastAsia="Arial" w:hAnsi="Arial" w:cs="Arial"/>
          <w:sz w:val="20"/>
          <w:szCs w:val="20"/>
          <w:lang w:val="de-DE"/>
        </w:rPr>
      </w:pPr>
    </w:p>
    <w:p w14:paraId="3BDE0CB6" w14:textId="77777777" w:rsidR="00A77AD5" w:rsidRPr="002E389D" w:rsidRDefault="00A77AD5" w:rsidP="00A71979">
      <w:pPr>
        <w:spacing w:line="200" w:lineRule="exact"/>
        <w:rPr>
          <w:rFonts w:ascii="Arial" w:hAnsi="Arial" w:cs="Arial"/>
          <w:sz w:val="20"/>
          <w:szCs w:val="20"/>
          <w:lang w:val="de-DE"/>
        </w:rPr>
      </w:pPr>
    </w:p>
    <w:p w14:paraId="09789514" w14:textId="77777777" w:rsidR="00A77AD5" w:rsidRDefault="00A77AD5" w:rsidP="00A77AD5">
      <w:pPr>
        <w:pStyle w:val="Listenabsatz"/>
        <w:numPr>
          <w:ilvl w:val="0"/>
          <w:numId w:val="8"/>
        </w:numPr>
        <w:spacing w:after="120" w:line="240" w:lineRule="auto"/>
        <w:ind w:left="714" w:right="-23" w:hanging="357"/>
        <w:contextualSpacing w:val="0"/>
        <w:rPr>
          <w:rFonts w:ascii="Arial" w:eastAsia="Arial" w:hAnsi="Arial" w:cs="Arial"/>
          <w:color w:val="010101"/>
          <w:lang w:val="de-DE"/>
        </w:rPr>
      </w:pPr>
      <w:r>
        <w:rPr>
          <w:rFonts w:ascii="Arial" w:eastAsia="Arial" w:hAnsi="Arial" w:cs="Arial"/>
          <w:color w:val="010101"/>
          <w:lang w:val="de-DE"/>
        </w:rPr>
        <w:t>Können Einsparungen durch eine Reduktion des Materialeinsatzes erzielt werden? Wenn ja, in welchem Bereich des Produktionsprozesses?</w:t>
      </w:r>
    </w:p>
    <w:p w14:paraId="71FBC32E" w14:textId="37C256C2" w:rsidR="00A77AD5" w:rsidRDefault="00A77AD5"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47650DB4" w14:textId="77777777" w:rsidR="00CB65D7" w:rsidRPr="00381A05" w:rsidRDefault="00CB65D7" w:rsidP="00A71979">
      <w:pPr>
        <w:shd w:val="clear" w:color="auto" w:fill="D9D9D9" w:themeFill="background1" w:themeFillShade="D9"/>
        <w:spacing w:after="0"/>
        <w:rPr>
          <w:rFonts w:ascii="Arial" w:eastAsia="Arial" w:hAnsi="Arial" w:cs="Arial"/>
          <w:sz w:val="20"/>
          <w:szCs w:val="20"/>
          <w:lang w:val="de-DE"/>
        </w:rPr>
      </w:pPr>
    </w:p>
    <w:p w14:paraId="1B6B64D1" w14:textId="77777777" w:rsidR="00CB65D7" w:rsidRDefault="00CB65D7" w:rsidP="00A71979">
      <w:pPr>
        <w:pStyle w:val="Listenabsatz"/>
        <w:spacing w:after="120" w:line="240" w:lineRule="auto"/>
        <w:ind w:left="714" w:right="-23"/>
        <w:contextualSpacing w:val="0"/>
        <w:rPr>
          <w:rFonts w:ascii="Arial" w:eastAsia="Arial" w:hAnsi="Arial" w:cs="Arial"/>
          <w:color w:val="010101"/>
          <w:lang w:val="de-DE"/>
        </w:rPr>
      </w:pPr>
    </w:p>
    <w:p w14:paraId="175FA426" w14:textId="3D73B81F" w:rsidR="00FE1B82" w:rsidRDefault="00FE1B82" w:rsidP="00FE1B82">
      <w:pPr>
        <w:pStyle w:val="Listenabsatz"/>
        <w:numPr>
          <w:ilvl w:val="0"/>
          <w:numId w:val="8"/>
        </w:numPr>
        <w:spacing w:after="120" w:line="240" w:lineRule="auto"/>
        <w:ind w:left="714" w:right="-23" w:hanging="357"/>
        <w:contextualSpacing w:val="0"/>
        <w:rPr>
          <w:rFonts w:ascii="Arial" w:eastAsia="Arial" w:hAnsi="Arial" w:cs="Arial"/>
          <w:color w:val="010101"/>
          <w:lang w:val="de-DE"/>
        </w:rPr>
      </w:pPr>
      <w:r>
        <w:rPr>
          <w:rFonts w:ascii="Arial" w:eastAsia="Arial" w:hAnsi="Arial" w:cs="Arial"/>
          <w:color w:val="010101"/>
          <w:lang w:val="de-DE"/>
        </w:rPr>
        <w:t>Können Einsparungen durch eine Änderung der Produktgestaltung erzielt werden? Wenn ja wie und in welchem Bereich des Produktionsprozesses?</w:t>
      </w:r>
    </w:p>
    <w:p w14:paraId="4B2909EA" w14:textId="358717BC" w:rsidR="00FE1B82" w:rsidRDefault="00FE1B82"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627BAE46" w14:textId="33C8F5E6" w:rsidR="00A77AD5" w:rsidRPr="00381A05" w:rsidRDefault="00A77AD5" w:rsidP="008E33B6">
      <w:pPr>
        <w:widowControl/>
        <w:spacing w:after="160" w:line="259" w:lineRule="auto"/>
        <w:rPr>
          <w:rFonts w:ascii="Arial" w:eastAsia="Arial" w:hAnsi="Arial" w:cs="Arial"/>
          <w:color w:val="010101"/>
          <w:lang w:val="de-DE"/>
        </w:rPr>
      </w:pPr>
      <w:r>
        <w:rPr>
          <w:rFonts w:ascii="Arial" w:eastAsia="Arial" w:hAnsi="Arial" w:cs="Arial"/>
          <w:color w:val="010101"/>
          <w:lang w:val="de-DE"/>
        </w:rPr>
        <w:t>Können</w:t>
      </w:r>
      <w:r w:rsidRPr="00381A05">
        <w:rPr>
          <w:rFonts w:ascii="Arial" w:eastAsia="Arial" w:hAnsi="Arial" w:cs="Arial"/>
          <w:color w:val="010101"/>
          <w:lang w:val="de-DE"/>
        </w:rPr>
        <w:t xml:space="preserve"> Einsparungen eines Materials durch den Einsatz eines alternativen Materials erzielt</w:t>
      </w:r>
      <w:r>
        <w:rPr>
          <w:rFonts w:ascii="Arial" w:eastAsia="Arial" w:hAnsi="Arial" w:cs="Arial"/>
          <w:color w:val="010101"/>
          <w:lang w:val="de-DE"/>
        </w:rPr>
        <w:t xml:space="preserve"> werden</w:t>
      </w:r>
      <w:r w:rsidRPr="00381A05">
        <w:rPr>
          <w:rFonts w:ascii="Arial" w:eastAsia="Arial" w:hAnsi="Arial" w:cs="Arial"/>
          <w:color w:val="010101"/>
          <w:lang w:val="de-DE"/>
        </w:rPr>
        <w:t>?</w:t>
      </w:r>
    </w:p>
    <w:p w14:paraId="3DD9A94B" w14:textId="77777777" w:rsidR="00A77AD5" w:rsidRDefault="00A77AD5" w:rsidP="00A77AD5">
      <w:pPr>
        <w:pStyle w:val="Listenabsatz"/>
        <w:numPr>
          <w:ilvl w:val="1"/>
          <w:numId w:val="9"/>
        </w:numPr>
        <w:spacing w:after="0" w:line="200" w:lineRule="exact"/>
        <w:rPr>
          <w:rFonts w:ascii="Arial" w:hAnsi="Arial" w:cs="Arial"/>
          <w:sz w:val="20"/>
          <w:szCs w:val="20"/>
          <w:lang w:val="de-DE"/>
        </w:rPr>
      </w:pPr>
      <w:r>
        <w:rPr>
          <w:rFonts w:ascii="Arial" w:hAnsi="Arial" w:cs="Arial"/>
          <w:sz w:val="20"/>
          <w:szCs w:val="20"/>
          <w:lang w:val="de-DE"/>
        </w:rPr>
        <w:t>Wenn ja, warum ist der Einsatz des neuen Materials im Sinne der Förderrichtlinie zu bevorzugen? Quantifizieren Sie die eingesetzten Mengen der neuen Materialien (Mengen- und Euro-Angaben) und die mit der Substitution einhergehenden Auswirkungen (z.B. CO</w:t>
      </w:r>
      <w:r w:rsidRPr="00FE1B82">
        <w:rPr>
          <w:rFonts w:ascii="Arial" w:hAnsi="Arial" w:cs="Arial"/>
          <w:sz w:val="20"/>
          <w:szCs w:val="20"/>
          <w:vertAlign w:val="subscript"/>
          <w:lang w:val="de-DE"/>
        </w:rPr>
        <w:t>2</w:t>
      </w:r>
      <w:r>
        <w:rPr>
          <w:rFonts w:ascii="Arial" w:hAnsi="Arial" w:cs="Arial"/>
          <w:sz w:val="20"/>
          <w:szCs w:val="20"/>
          <w:lang w:val="de-DE"/>
        </w:rPr>
        <w:t>-Einsparung, Wassereinsparung) gegenüber dem Ursprungsmaterial.</w:t>
      </w:r>
    </w:p>
    <w:p w14:paraId="6240715E" w14:textId="77777777" w:rsidR="00A77AD5" w:rsidRDefault="00A77AD5" w:rsidP="00A71979">
      <w:pPr>
        <w:pStyle w:val="Listenabsatz"/>
        <w:spacing w:line="200" w:lineRule="exact"/>
        <w:ind w:left="1440"/>
        <w:rPr>
          <w:rFonts w:ascii="Arial" w:hAnsi="Arial" w:cs="Arial"/>
          <w:sz w:val="20"/>
          <w:szCs w:val="20"/>
          <w:lang w:val="de-DE"/>
        </w:rPr>
      </w:pPr>
    </w:p>
    <w:p w14:paraId="5D4A1C28" w14:textId="77777777" w:rsidR="00A77AD5" w:rsidRDefault="00A77AD5" w:rsidP="00A71979">
      <w:pPr>
        <w:pStyle w:val="Listenabsatz"/>
        <w:numPr>
          <w:ilvl w:val="1"/>
          <w:numId w:val="9"/>
        </w:numPr>
        <w:spacing w:line="200" w:lineRule="exact"/>
        <w:rPr>
          <w:rFonts w:ascii="Arial" w:hAnsi="Arial" w:cs="Arial"/>
          <w:sz w:val="20"/>
          <w:szCs w:val="20"/>
          <w:lang w:val="de-DE"/>
        </w:rPr>
      </w:pPr>
      <w:r w:rsidRPr="00311C69">
        <w:rPr>
          <w:rFonts w:ascii="Arial" w:hAnsi="Arial" w:cs="Arial"/>
          <w:sz w:val="20"/>
          <w:szCs w:val="20"/>
          <w:lang w:val="de-DE"/>
        </w:rPr>
        <w:t>Sind durch die Materialsubstitution zusätzliche Veränderungen am Prozess nötig? Benennen und quantifizieren Sie die eventuell zusätzlich notwendigen weiteren Stoff- und Energieströme.</w:t>
      </w:r>
    </w:p>
    <w:p w14:paraId="18E20B09" w14:textId="7ADF7479" w:rsidR="00A77AD5" w:rsidRDefault="00A77AD5"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3E96488C" w14:textId="77777777" w:rsidR="00CB65D7" w:rsidRPr="00381A05" w:rsidRDefault="00CB65D7" w:rsidP="00A77AD5">
      <w:pPr>
        <w:shd w:val="clear" w:color="auto" w:fill="D9D9D9" w:themeFill="background1" w:themeFillShade="D9"/>
        <w:rPr>
          <w:rFonts w:ascii="Arial" w:eastAsia="Arial" w:hAnsi="Arial" w:cs="Arial"/>
          <w:sz w:val="20"/>
          <w:szCs w:val="20"/>
          <w:lang w:val="de-DE"/>
        </w:rPr>
      </w:pPr>
    </w:p>
    <w:p w14:paraId="4C99F7B0" w14:textId="77777777" w:rsidR="00CB65D7" w:rsidRDefault="00CB65D7" w:rsidP="00A71979">
      <w:pPr>
        <w:pStyle w:val="Listenabsatz"/>
        <w:spacing w:after="120" w:line="240" w:lineRule="auto"/>
        <w:ind w:left="714" w:right="-23"/>
        <w:rPr>
          <w:rFonts w:ascii="Arial" w:eastAsia="Arial" w:hAnsi="Arial" w:cs="Arial"/>
          <w:color w:val="010101"/>
          <w:lang w:val="de-DE"/>
        </w:rPr>
      </w:pPr>
    </w:p>
    <w:p w14:paraId="32CE28F8" w14:textId="25731FDC" w:rsidR="00A77AD5" w:rsidRDefault="00A77AD5" w:rsidP="00A77AD5">
      <w:pPr>
        <w:pStyle w:val="Listenabsatz"/>
        <w:numPr>
          <w:ilvl w:val="0"/>
          <w:numId w:val="8"/>
        </w:numPr>
        <w:spacing w:after="120" w:line="240" w:lineRule="auto"/>
        <w:ind w:left="714" w:right="-23" w:hanging="357"/>
        <w:rPr>
          <w:rFonts w:ascii="Arial" w:eastAsia="Arial" w:hAnsi="Arial" w:cs="Arial"/>
          <w:color w:val="010101"/>
          <w:lang w:val="de-DE"/>
        </w:rPr>
      </w:pPr>
      <w:r w:rsidRPr="00381A05">
        <w:rPr>
          <w:rFonts w:ascii="Arial" w:eastAsia="Arial" w:hAnsi="Arial" w:cs="Arial"/>
          <w:color w:val="010101"/>
          <w:lang w:val="de-DE"/>
        </w:rPr>
        <w:t>Inwiefern werden durch die Maßnahmen Betriebszeiten des Unternehmens, Betriebsstunden der Anlagen, Schichtzeiten oder notwendige Mitarbeiterzahlen beeinflusst?</w:t>
      </w:r>
    </w:p>
    <w:p w14:paraId="38E003C1" w14:textId="69843825" w:rsidR="00DF7D06" w:rsidRDefault="00DF7D06"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53746C9B" w14:textId="77777777" w:rsidR="00CB65D7" w:rsidRPr="00381A05" w:rsidRDefault="00CB65D7" w:rsidP="00DF7D06">
      <w:pPr>
        <w:shd w:val="clear" w:color="auto" w:fill="D9D9D9" w:themeFill="background1" w:themeFillShade="D9"/>
        <w:rPr>
          <w:rFonts w:ascii="Arial" w:eastAsia="Arial" w:hAnsi="Arial" w:cs="Arial"/>
          <w:sz w:val="20"/>
          <w:szCs w:val="20"/>
          <w:lang w:val="de-DE"/>
        </w:rPr>
      </w:pPr>
    </w:p>
    <w:p w14:paraId="7BEAC4BA" w14:textId="77777777" w:rsidR="00DF7D06" w:rsidRPr="00381A05" w:rsidRDefault="00DF7D06" w:rsidP="00DF7D06">
      <w:pPr>
        <w:pStyle w:val="Listenabsatz"/>
        <w:spacing w:after="120" w:line="240" w:lineRule="auto"/>
        <w:ind w:left="714" w:right="-23"/>
        <w:rPr>
          <w:rFonts w:ascii="Arial" w:eastAsia="Arial" w:hAnsi="Arial" w:cs="Arial"/>
          <w:color w:val="010101"/>
          <w:lang w:val="de-DE"/>
        </w:rPr>
      </w:pPr>
    </w:p>
    <w:p w14:paraId="23DEA7A8" w14:textId="295A1346" w:rsidR="00FD3EC9" w:rsidRPr="00DF7D06" w:rsidRDefault="00FD3EC9" w:rsidP="00DF7D06">
      <w:pPr>
        <w:pStyle w:val="Listenabsatz"/>
        <w:numPr>
          <w:ilvl w:val="0"/>
          <w:numId w:val="8"/>
        </w:numPr>
        <w:spacing w:after="120" w:line="240" w:lineRule="auto"/>
        <w:ind w:left="714" w:right="-23" w:hanging="357"/>
        <w:contextualSpacing w:val="0"/>
        <w:rPr>
          <w:rFonts w:ascii="Arial" w:eastAsia="Arial" w:hAnsi="Arial" w:cs="Arial"/>
          <w:color w:val="010101"/>
          <w:lang w:val="de-DE"/>
        </w:rPr>
      </w:pPr>
      <w:r w:rsidRPr="00DF7D06">
        <w:rPr>
          <w:rFonts w:ascii="Arial" w:eastAsia="Arial" w:hAnsi="Arial" w:cs="Arial"/>
          <w:color w:val="010101"/>
          <w:lang w:val="de-DE"/>
        </w:rPr>
        <w:t>Auf welche Bereiche und Prozesse im Unternehmen fokussieren sich die Einsparpotentiale</w:t>
      </w:r>
      <w:r w:rsidR="007F483A">
        <w:rPr>
          <w:rFonts w:ascii="Arial" w:eastAsia="Arial" w:hAnsi="Arial" w:cs="Arial"/>
          <w:color w:val="010101"/>
          <w:lang w:val="de-DE"/>
        </w:rPr>
        <w:t xml:space="preserve"> und Maßnahmenvorschläge und warum ist dieser Fokus sinnvoll</w:t>
      </w:r>
      <w:r w:rsidRPr="00DF7D06">
        <w:rPr>
          <w:rFonts w:ascii="Arial" w:eastAsia="Arial" w:hAnsi="Arial" w:cs="Arial"/>
          <w:color w:val="010101"/>
          <w:lang w:val="de-DE"/>
        </w:rPr>
        <w:t>?</w:t>
      </w:r>
    </w:p>
    <w:tbl>
      <w:tblPr>
        <w:tblStyle w:val="Gitternetztabelle4Akzent3"/>
        <w:tblW w:w="0" w:type="auto"/>
        <w:tblLook w:val="04A0" w:firstRow="1" w:lastRow="0" w:firstColumn="1" w:lastColumn="0" w:noHBand="0" w:noVBand="1"/>
      </w:tblPr>
      <w:tblGrid>
        <w:gridCol w:w="3020"/>
        <w:gridCol w:w="3021"/>
        <w:gridCol w:w="3021"/>
      </w:tblGrid>
      <w:tr w:rsidR="00BA6387" w14:paraId="738034CD" w14:textId="77777777" w:rsidTr="00BA63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3BC305F3" w14:textId="77777777" w:rsidR="00BA6387" w:rsidRDefault="00BA6387" w:rsidP="00BA6387">
            <w:pPr>
              <w:spacing w:after="0" w:line="240" w:lineRule="auto"/>
              <w:ind w:right="-20"/>
              <w:rPr>
                <w:rFonts w:ascii="Arial" w:eastAsia="Arial" w:hAnsi="Arial" w:cs="Arial"/>
                <w:lang w:val="de-DE"/>
              </w:rPr>
            </w:pPr>
            <w:r>
              <w:rPr>
                <w:rFonts w:ascii="Arial" w:eastAsia="Arial" w:hAnsi="Arial" w:cs="Arial"/>
                <w:lang w:val="de-DE"/>
              </w:rPr>
              <w:t>Bereiche</w:t>
            </w:r>
          </w:p>
        </w:tc>
        <w:tc>
          <w:tcPr>
            <w:tcW w:w="3021" w:type="dxa"/>
          </w:tcPr>
          <w:p w14:paraId="43C816EA" w14:textId="77777777" w:rsidR="00BA6387" w:rsidRDefault="00BA6387" w:rsidP="00BA6387">
            <w:pPr>
              <w:spacing w:after="0" w:line="240" w:lineRule="auto"/>
              <w:ind w:right="-20"/>
              <w:cnfStyle w:val="100000000000" w:firstRow="1" w:lastRow="0" w:firstColumn="0" w:lastColumn="0" w:oddVBand="0" w:evenVBand="0" w:oddHBand="0" w:evenHBand="0" w:firstRowFirstColumn="0" w:firstRowLastColumn="0" w:lastRowFirstColumn="0" w:lastRowLastColumn="0"/>
              <w:rPr>
                <w:rFonts w:ascii="Arial" w:eastAsia="Arial" w:hAnsi="Arial" w:cs="Arial"/>
                <w:lang w:val="de-DE"/>
              </w:rPr>
            </w:pPr>
            <w:r>
              <w:rPr>
                <w:rFonts w:ascii="Arial" w:eastAsia="Arial" w:hAnsi="Arial" w:cs="Arial"/>
                <w:lang w:val="de-DE"/>
              </w:rPr>
              <w:t>Prozesse</w:t>
            </w:r>
          </w:p>
        </w:tc>
        <w:tc>
          <w:tcPr>
            <w:tcW w:w="3021" w:type="dxa"/>
          </w:tcPr>
          <w:p w14:paraId="6E23EE77" w14:textId="77777777" w:rsidR="00BA6387" w:rsidRDefault="00BA6387" w:rsidP="00BA6387">
            <w:pPr>
              <w:spacing w:after="0" w:line="240" w:lineRule="auto"/>
              <w:ind w:right="-20"/>
              <w:cnfStyle w:val="100000000000" w:firstRow="1" w:lastRow="0" w:firstColumn="0" w:lastColumn="0" w:oddVBand="0" w:evenVBand="0" w:oddHBand="0" w:evenHBand="0" w:firstRowFirstColumn="0" w:firstRowLastColumn="0" w:lastRowFirstColumn="0" w:lastRowLastColumn="0"/>
              <w:rPr>
                <w:rFonts w:ascii="Arial" w:eastAsia="Arial" w:hAnsi="Arial" w:cs="Arial"/>
                <w:lang w:val="de-DE"/>
              </w:rPr>
            </w:pPr>
            <w:r>
              <w:rPr>
                <w:rFonts w:ascii="Arial" w:eastAsia="Arial" w:hAnsi="Arial" w:cs="Arial"/>
                <w:lang w:val="de-DE"/>
              </w:rPr>
              <w:t>Themen</w:t>
            </w:r>
          </w:p>
        </w:tc>
      </w:tr>
      <w:tr w:rsidR="00BA6387" w:rsidRPr="00EB2CE0" w14:paraId="52155B7C" w14:textId="77777777" w:rsidTr="00BA63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Pr>
          <w:p w14:paraId="18769A21" w14:textId="77777777" w:rsidR="00BA6387" w:rsidRPr="00BA6387" w:rsidRDefault="00BA6387" w:rsidP="00BA6387">
            <w:pPr>
              <w:spacing w:after="120" w:line="367" w:lineRule="exact"/>
              <w:ind w:left="246"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4"/>
                <w:position w:val="-1"/>
                <w:sz w:val="20"/>
                <w:szCs w:val="20"/>
                <w:lang w:val="de-DE"/>
              </w:rPr>
              <w:t xml:space="preserve"> </w:t>
            </w:r>
            <w:r w:rsidRPr="00BA6387">
              <w:rPr>
                <w:rFonts w:ascii="Arial" w:eastAsia="Arial" w:hAnsi="Arial" w:cs="Arial"/>
                <w:b w:val="0"/>
                <w:spacing w:val="8"/>
                <w:position w:val="-1"/>
                <w:sz w:val="20"/>
                <w:szCs w:val="20"/>
                <w:lang w:val="de-DE"/>
              </w:rPr>
              <w:t>W</w:t>
            </w:r>
            <w:r w:rsidRPr="00BA6387">
              <w:rPr>
                <w:rFonts w:ascii="Arial" w:eastAsia="Arial" w:hAnsi="Arial" w:cs="Arial"/>
                <w:b w:val="0"/>
                <w:spacing w:val="1"/>
                <w:position w:val="-1"/>
                <w:sz w:val="20"/>
                <w:szCs w:val="20"/>
                <w:lang w:val="de-DE"/>
              </w:rPr>
              <w:t>a</w:t>
            </w:r>
            <w:r w:rsidRPr="00BA6387">
              <w:rPr>
                <w:rFonts w:ascii="Arial" w:eastAsia="Arial" w:hAnsi="Arial" w:cs="Arial"/>
                <w:b w:val="0"/>
                <w:position w:val="-1"/>
                <w:sz w:val="20"/>
                <w:szCs w:val="20"/>
                <w:lang w:val="de-DE"/>
              </w:rPr>
              <w:t>r</w:t>
            </w:r>
            <w:r w:rsidRPr="00BA6387">
              <w:rPr>
                <w:rFonts w:ascii="Arial" w:eastAsia="Arial" w:hAnsi="Arial" w:cs="Arial"/>
                <w:b w:val="0"/>
                <w:spacing w:val="-2"/>
                <w:position w:val="-1"/>
                <w:sz w:val="20"/>
                <w:szCs w:val="20"/>
                <w:lang w:val="de-DE"/>
              </w:rPr>
              <w:t>e</w:t>
            </w:r>
            <w:r w:rsidRPr="00BA6387">
              <w:rPr>
                <w:rFonts w:ascii="Arial" w:eastAsia="Arial" w:hAnsi="Arial" w:cs="Arial"/>
                <w:b w:val="0"/>
                <w:spacing w:val="1"/>
                <w:position w:val="-1"/>
                <w:sz w:val="20"/>
                <w:szCs w:val="20"/>
                <w:lang w:val="de-DE"/>
              </w:rPr>
              <w:t>ne</w:t>
            </w:r>
            <w:r w:rsidRPr="00BA6387">
              <w:rPr>
                <w:rFonts w:ascii="Arial" w:eastAsia="Arial" w:hAnsi="Arial" w:cs="Arial"/>
                <w:b w:val="0"/>
                <w:position w:val="-1"/>
                <w:sz w:val="20"/>
                <w:szCs w:val="20"/>
                <w:lang w:val="de-DE"/>
              </w:rPr>
              <w:t>in</w:t>
            </w:r>
            <w:r w:rsidRPr="00BA6387">
              <w:rPr>
                <w:rFonts w:ascii="Arial" w:eastAsia="Arial" w:hAnsi="Arial" w:cs="Arial"/>
                <w:b w:val="0"/>
                <w:spacing w:val="-1"/>
                <w:position w:val="-1"/>
                <w:sz w:val="20"/>
                <w:szCs w:val="20"/>
                <w:lang w:val="de-DE"/>
              </w:rPr>
              <w:t>ga</w:t>
            </w:r>
            <w:r w:rsidRPr="00BA6387">
              <w:rPr>
                <w:rFonts w:ascii="Arial" w:eastAsia="Arial" w:hAnsi="Arial" w:cs="Arial"/>
                <w:b w:val="0"/>
                <w:spacing w:val="1"/>
                <w:position w:val="-1"/>
                <w:sz w:val="20"/>
                <w:szCs w:val="20"/>
                <w:lang w:val="de-DE"/>
              </w:rPr>
              <w:t>n</w:t>
            </w:r>
            <w:r w:rsidRPr="00BA6387">
              <w:rPr>
                <w:rFonts w:ascii="Arial" w:eastAsia="Arial" w:hAnsi="Arial" w:cs="Arial"/>
                <w:b w:val="0"/>
                <w:position w:val="-1"/>
                <w:sz w:val="20"/>
                <w:szCs w:val="20"/>
                <w:lang w:val="de-DE"/>
              </w:rPr>
              <w:t>g</w:t>
            </w:r>
          </w:p>
          <w:p w14:paraId="1903AEFF" w14:textId="77777777" w:rsidR="00BA6387" w:rsidRPr="00BA6387" w:rsidRDefault="00BA6387" w:rsidP="00BA6387">
            <w:pPr>
              <w:spacing w:after="120" w:line="367" w:lineRule="exact"/>
              <w:ind w:left="246"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2"/>
                <w:sz w:val="20"/>
                <w:szCs w:val="20"/>
                <w:lang w:val="de-DE"/>
              </w:rPr>
              <w:t>Pro</w:t>
            </w:r>
            <w:r w:rsidRPr="00BA6387">
              <w:rPr>
                <w:rFonts w:ascii="Arial" w:eastAsia="Arial" w:hAnsi="Arial" w:cs="Arial"/>
                <w:b w:val="0"/>
                <w:spacing w:val="1"/>
                <w:position w:val="-2"/>
                <w:sz w:val="20"/>
                <w:szCs w:val="20"/>
                <w:lang w:val="de-DE"/>
              </w:rPr>
              <w:t>du</w:t>
            </w:r>
            <w:r w:rsidRPr="00BA6387">
              <w:rPr>
                <w:rFonts w:ascii="Arial" w:eastAsia="Arial" w:hAnsi="Arial" w:cs="Arial"/>
                <w:b w:val="0"/>
                <w:position w:val="-2"/>
                <w:sz w:val="20"/>
                <w:szCs w:val="20"/>
                <w:lang w:val="de-DE"/>
              </w:rPr>
              <w:t>kt</w:t>
            </w:r>
            <w:r w:rsidRPr="00BA6387">
              <w:rPr>
                <w:rFonts w:ascii="Arial" w:eastAsia="Arial" w:hAnsi="Arial" w:cs="Arial"/>
                <w:b w:val="0"/>
                <w:spacing w:val="-1"/>
                <w:position w:val="-2"/>
                <w:sz w:val="20"/>
                <w:szCs w:val="20"/>
                <w:lang w:val="de-DE"/>
              </w:rPr>
              <w:t>e</w:t>
            </w:r>
            <w:r w:rsidRPr="00BA6387">
              <w:rPr>
                <w:rFonts w:ascii="Arial" w:eastAsia="Arial" w:hAnsi="Arial" w:cs="Arial"/>
                <w:b w:val="0"/>
                <w:spacing w:val="1"/>
                <w:position w:val="-2"/>
                <w:sz w:val="20"/>
                <w:szCs w:val="20"/>
                <w:lang w:val="de-DE"/>
              </w:rPr>
              <w:t>n</w:t>
            </w:r>
            <w:r w:rsidRPr="00BA6387">
              <w:rPr>
                <w:rFonts w:ascii="Arial" w:eastAsia="Arial" w:hAnsi="Arial" w:cs="Arial"/>
                <w:b w:val="0"/>
                <w:position w:val="-2"/>
                <w:sz w:val="20"/>
                <w:szCs w:val="20"/>
                <w:lang w:val="de-DE"/>
              </w:rPr>
              <w:t>t</w:t>
            </w:r>
            <w:r w:rsidRPr="00BA6387">
              <w:rPr>
                <w:rFonts w:ascii="Arial" w:eastAsia="Arial" w:hAnsi="Arial" w:cs="Arial"/>
                <w:b w:val="0"/>
                <w:spacing w:val="-2"/>
                <w:position w:val="-2"/>
                <w:sz w:val="20"/>
                <w:szCs w:val="20"/>
                <w:lang w:val="de-DE"/>
              </w:rPr>
              <w:t>w</w:t>
            </w:r>
            <w:r w:rsidRPr="00BA6387">
              <w:rPr>
                <w:rFonts w:ascii="Arial" w:eastAsia="Arial" w:hAnsi="Arial" w:cs="Arial"/>
                <w:b w:val="0"/>
                <w:position w:val="-2"/>
                <w:sz w:val="20"/>
                <w:szCs w:val="20"/>
                <w:lang w:val="de-DE"/>
              </w:rPr>
              <w:t>ick</w:t>
            </w:r>
            <w:r w:rsidRPr="00BA6387">
              <w:rPr>
                <w:rFonts w:ascii="Arial" w:eastAsia="Arial" w:hAnsi="Arial" w:cs="Arial"/>
                <w:b w:val="0"/>
                <w:spacing w:val="-1"/>
                <w:position w:val="-2"/>
                <w:sz w:val="20"/>
                <w:szCs w:val="20"/>
                <w:lang w:val="de-DE"/>
              </w:rPr>
              <w:t>l</w:t>
            </w:r>
            <w:r w:rsidRPr="00BA6387">
              <w:rPr>
                <w:rFonts w:ascii="Arial" w:eastAsia="Arial" w:hAnsi="Arial" w:cs="Arial"/>
                <w:b w:val="0"/>
                <w:spacing w:val="1"/>
                <w:position w:val="-2"/>
                <w:sz w:val="20"/>
                <w:szCs w:val="20"/>
                <w:lang w:val="de-DE"/>
              </w:rPr>
              <w:t>un</w:t>
            </w:r>
            <w:r w:rsidRPr="00BA6387">
              <w:rPr>
                <w:rFonts w:ascii="Arial" w:eastAsia="Arial" w:hAnsi="Arial" w:cs="Arial"/>
                <w:b w:val="0"/>
                <w:position w:val="-2"/>
                <w:sz w:val="20"/>
                <w:szCs w:val="20"/>
                <w:lang w:val="de-DE"/>
              </w:rPr>
              <w:t>g</w:t>
            </w:r>
          </w:p>
          <w:p w14:paraId="3D5D194B" w14:textId="77777777" w:rsidR="00BA6387" w:rsidRPr="00BA6387" w:rsidRDefault="00BA6387" w:rsidP="00BA6387">
            <w:pPr>
              <w:spacing w:after="120" w:line="368" w:lineRule="exact"/>
              <w:ind w:left="246"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1"/>
                <w:sz w:val="20"/>
                <w:szCs w:val="20"/>
                <w:lang w:val="de-DE"/>
              </w:rPr>
              <w:t>K</w:t>
            </w:r>
            <w:r w:rsidRPr="00BA6387">
              <w:rPr>
                <w:rFonts w:ascii="Arial" w:eastAsia="Arial" w:hAnsi="Arial" w:cs="Arial"/>
                <w:b w:val="0"/>
                <w:spacing w:val="1"/>
                <w:position w:val="-1"/>
                <w:sz w:val="20"/>
                <w:szCs w:val="20"/>
                <w:lang w:val="de-DE"/>
              </w:rPr>
              <w:t>on</w:t>
            </w:r>
            <w:r w:rsidRPr="00BA6387">
              <w:rPr>
                <w:rFonts w:ascii="Arial" w:eastAsia="Arial" w:hAnsi="Arial" w:cs="Arial"/>
                <w:b w:val="0"/>
                <w:position w:val="-1"/>
                <w:sz w:val="20"/>
                <w:szCs w:val="20"/>
                <w:lang w:val="de-DE"/>
              </w:rPr>
              <w:t>strukti</w:t>
            </w:r>
            <w:r w:rsidRPr="00BA6387">
              <w:rPr>
                <w:rFonts w:ascii="Arial" w:eastAsia="Arial" w:hAnsi="Arial" w:cs="Arial"/>
                <w:b w:val="0"/>
                <w:spacing w:val="-1"/>
                <w:position w:val="-1"/>
                <w:sz w:val="20"/>
                <w:szCs w:val="20"/>
                <w:lang w:val="de-DE"/>
              </w:rPr>
              <w:t>o</w:t>
            </w:r>
            <w:r w:rsidRPr="00BA6387">
              <w:rPr>
                <w:rFonts w:ascii="Arial" w:eastAsia="Arial" w:hAnsi="Arial" w:cs="Arial"/>
                <w:b w:val="0"/>
                <w:position w:val="-1"/>
                <w:sz w:val="20"/>
                <w:szCs w:val="20"/>
                <w:lang w:val="de-DE"/>
              </w:rPr>
              <w:t>n</w:t>
            </w:r>
          </w:p>
          <w:p w14:paraId="37A035FA" w14:textId="77777777" w:rsidR="00BA6387" w:rsidRPr="00BA6387" w:rsidRDefault="00BA6387" w:rsidP="00BA6387">
            <w:pPr>
              <w:spacing w:after="120" w:line="367" w:lineRule="exact"/>
              <w:ind w:left="246"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1"/>
                <w:sz w:val="20"/>
                <w:szCs w:val="20"/>
                <w:lang w:val="de-DE"/>
              </w:rPr>
              <w:t>Arb</w:t>
            </w:r>
            <w:r w:rsidRPr="00BA6387">
              <w:rPr>
                <w:rFonts w:ascii="Arial" w:eastAsia="Arial" w:hAnsi="Arial" w:cs="Arial"/>
                <w:b w:val="0"/>
                <w:spacing w:val="1"/>
                <w:position w:val="-1"/>
                <w:sz w:val="20"/>
                <w:szCs w:val="20"/>
                <w:lang w:val="de-DE"/>
              </w:rPr>
              <w:t>e</w:t>
            </w:r>
            <w:r w:rsidRPr="00BA6387">
              <w:rPr>
                <w:rFonts w:ascii="Arial" w:eastAsia="Arial" w:hAnsi="Arial" w:cs="Arial"/>
                <w:b w:val="0"/>
                <w:position w:val="-1"/>
                <w:sz w:val="20"/>
                <w:szCs w:val="20"/>
                <w:lang w:val="de-DE"/>
              </w:rPr>
              <w:t>its</w:t>
            </w:r>
            <w:r w:rsidRPr="00BA6387">
              <w:rPr>
                <w:rFonts w:ascii="Arial" w:eastAsia="Arial" w:hAnsi="Arial" w:cs="Arial"/>
                <w:b w:val="0"/>
                <w:spacing w:val="-2"/>
                <w:position w:val="-1"/>
                <w:sz w:val="20"/>
                <w:szCs w:val="20"/>
                <w:lang w:val="de-DE"/>
              </w:rPr>
              <w:t>v</w:t>
            </w:r>
            <w:r w:rsidRPr="00BA6387">
              <w:rPr>
                <w:rFonts w:ascii="Arial" w:eastAsia="Arial" w:hAnsi="Arial" w:cs="Arial"/>
                <w:b w:val="0"/>
                <w:spacing w:val="1"/>
                <w:position w:val="-1"/>
                <w:sz w:val="20"/>
                <w:szCs w:val="20"/>
                <w:lang w:val="de-DE"/>
              </w:rPr>
              <w:t>o</w:t>
            </w:r>
            <w:r w:rsidRPr="00BA6387">
              <w:rPr>
                <w:rFonts w:ascii="Arial" w:eastAsia="Arial" w:hAnsi="Arial" w:cs="Arial"/>
                <w:b w:val="0"/>
                <w:position w:val="-1"/>
                <w:sz w:val="20"/>
                <w:szCs w:val="20"/>
                <w:lang w:val="de-DE"/>
              </w:rPr>
              <w:t>rb</w:t>
            </w:r>
            <w:r w:rsidRPr="00BA6387">
              <w:rPr>
                <w:rFonts w:ascii="Arial" w:eastAsia="Arial" w:hAnsi="Arial" w:cs="Arial"/>
                <w:b w:val="0"/>
                <w:spacing w:val="1"/>
                <w:position w:val="-1"/>
                <w:sz w:val="20"/>
                <w:szCs w:val="20"/>
                <w:lang w:val="de-DE"/>
              </w:rPr>
              <w:t>e</w:t>
            </w:r>
            <w:r w:rsidRPr="00BA6387">
              <w:rPr>
                <w:rFonts w:ascii="Arial" w:eastAsia="Arial" w:hAnsi="Arial" w:cs="Arial"/>
                <w:b w:val="0"/>
                <w:position w:val="-1"/>
                <w:sz w:val="20"/>
                <w:szCs w:val="20"/>
                <w:lang w:val="de-DE"/>
              </w:rPr>
              <w:t>reit</w:t>
            </w:r>
            <w:r w:rsidRPr="00BA6387">
              <w:rPr>
                <w:rFonts w:ascii="Arial" w:eastAsia="Arial" w:hAnsi="Arial" w:cs="Arial"/>
                <w:b w:val="0"/>
                <w:spacing w:val="1"/>
                <w:position w:val="-1"/>
                <w:sz w:val="20"/>
                <w:szCs w:val="20"/>
                <w:lang w:val="de-DE"/>
              </w:rPr>
              <w:t>un</w:t>
            </w:r>
            <w:r w:rsidRPr="00BA6387">
              <w:rPr>
                <w:rFonts w:ascii="Arial" w:eastAsia="Arial" w:hAnsi="Arial" w:cs="Arial"/>
                <w:b w:val="0"/>
                <w:position w:val="-1"/>
                <w:sz w:val="20"/>
                <w:szCs w:val="20"/>
                <w:lang w:val="de-DE"/>
              </w:rPr>
              <w:t>g</w:t>
            </w:r>
          </w:p>
          <w:p w14:paraId="18438899" w14:textId="77777777" w:rsidR="00BA6387" w:rsidRPr="00BA6387" w:rsidRDefault="00BA6387" w:rsidP="00BA6387">
            <w:pPr>
              <w:spacing w:before="1" w:after="120" w:line="240" w:lineRule="auto"/>
              <w:ind w:left="246"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sz w:val="20"/>
                <w:szCs w:val="20"/>
                <w:lang w:val="de-DE"/>
              </w:rPr>
              <w:t>Pro</w:t>
            </w:r>
            <w:r w:rsidRPr="00BA6387">
              <w:rPr>
                <w:rFonts w:ascii="Arial" w:eastAsia="Arial" w:hAnsi="Arial" w:cs="Arial"/>
                <w:b w:val="0"/>
                <w:spacing w:val="1"/>
                <w:sz w:val="20"/>
                <w:szCs w:val="20"/>
                <w:lang w:val="de-DE"/>
              </w:rPr>
              <w:t>du</w:t>
            </w:r>
            <w:r w:rsidRPr="00BA6387">
              <w:rPr>
                <w:rFonts w:ascii="Arial" w:eastAsia="Arial" w:hAnsi="Arial" w:cs="Arial"/>
                <w:b w:val="0"/>
                <w:sz w:val="20"/>
                <w:szCs w:val="20"/>
                <w:lang w:val="de-DE"/>
              </w:rPr>
              <w:t>kti</w:t>
            </w:r>
            <w:r w:rsidRPr="00BA6387">
              <w:rPr>
                <w:rFonts w:ascii="Arial" w:eastAsia="Arial" w:hAnsi="Arial" w:cs="Arial"/>
                <w:b w:val="0"/>
                <w:spacing w:val="1"/>
                <w:sz w:val="20"/>
                <w:szCs w:val="20"/>
                <w:lang w:val="de-DE"/>
              </w:rPr>
              <w:t>o</w:t>
            </w:r>
            <w:r w:rsidRPr="00BA6387">
              <w:rPr>
                <w:rFonts w:ascii="Arial" w:eastAsia="Arial" w:hAnsi="Arial" w:cs="Arial"/>
                <w:b w:val="0"/>
                <w:sz w:val="20"/>
                <w:szCs w:val="20"/>
                <w:lang w:val="de-DE"/>
              </w:rPr>
              <w:t>n</w:t>
            </w:r>
          </w:p>
          <w:p w14:paraId="71DC01B6" w14:textId="77777777" w:rsidR="00BA6387" w:rsidRPr="00BA6387" w:rsidRDefault="00BA6387" w:rsidP="00BA6387">
            <w:pPr>
              <w:spacing w:after="120" w:line="368" w:lineRule="exact"/>
              <w:ind w:left="246" w:right="-23"/>
              <w:rPr>
                <w:rFonts w:ascii="Arial" w:eastAsia="Arial" w:hAnsi="Arial" w:cs="Arial"/>
                <w:b w:val="0"/>
                <w:position w:val="-1"/>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spacing w:val="-1"/>
                <w:position w:val="-1"/>
                <w:sz w:val="20"/>
                <w:szCs w:val="20"/>
                <w:lang w:val="de-DE"/>
              </w:rPr>
              <w:t>M</w:t>
            </w:r>
            <w:r w:rsidRPr="00BA6387">
              <w:rPr>
                <w:rFonts w:ascii="Arial" w:eastAsia="Arial" w:hAnsi="Arial" w:cs="Arial"/>
                <w:b w:val="0"/>
                <w:spacing w:val="1"/>
                <w:position w:val="-1"/>
                <w:sz w:val="20"/>
                <w:szCs w:val="20"/>
                <w:lang w:val="de-DE"/>
              </w:rPr>
              <w:t>on</w:t>
            </w:r>
            <w:r w:rsidRPr="00BA6387">
              <w:rPr>
                <w:rFonts w:ascii="Arial" w:eastAsia="Arial" w:hAnsi="Arial" w:cs="Arial"/>
                <w:b w:val="0"/>
                <w:position w:val="-1"/>
                <w:sz w:val="20"/>
                <w:szCs w:val="20"/>
                <w:lang w:val="de-DE"/>
              </w:rPr>
              <w:t>t</w:t>
            </w:r>
            <w:r w:rsidRPr="00BA6387">
              <w:rPr>
                <w:rFonts w:ascii="Arial" w:eastAsia="Arial" w:hAnsi="Arial" w:cs="Arial"/>
                <w:b w:val="0"/>
                <w:spacing w:val="1"/>
                <w:position w:val="-1"/>
                <w:sz w:val="20"/>
                <w:szCs w:val="20"/>
                <w:lang w:val="de-DE"/>
              </w:rPr>
              <w:t>a</w:t>
            </w:r>
            <w:r w:rsidRPr="00BA6387">
              <w:rPr>
                <w:rFonts w:ascii="Arial" w:eastAsia="Arial" w:hAnsi="Arial" w:cs="Arial"/>
                <w:b w:val="0"/>
                <w:spacing w:val="-1"/>
                <w:position w:val="-1"/>
                <w:sz w:val="20"/>
                <w:szCs w:val="20"/>
                <w:lang w:val="de-DE"/>
              </w:rPr>
              <w:t>g</w:t>
            </w:r>
            <w:r w:rsidRPr="00BA6387">
              <w:rPr>
                <w:rFonts w:ascii="Arial" w:eastAsia="Arial" w:hAnsi="Arial" w:cs="Arial"/>
                <w:b w:val="0"/>
                <w:position w:val="-1"/>
                <w:sz w:val="20"/>
                <w:szCs w:val="20"/>
                <w:lang w:val="de-DE"/>
              </w:rPr>
              <w:t>e</w:t>
            </w:r>
          </w:p>
          <w:p w14:paraId="203AA2CC" w14:textId="77777777" w:rsidR="00BA6387" w:rsidRPr="00BA6387" w:rsidRDefault="00BA6387" w:rsidP="00BA6387">
            <w:pPr>
              <w:spacing w:after="120" w:line="368" w:lineRule="exact"/>
              <w:ind w:left="246" w:right="-23"/>
              <w:rPr>
                <w:rFonts w:ascii="Arial" w:eastAsia="Arial" w:hAnsi="Arial" w:cs="Arial"/>
                <w:b w:val="0"/>
                <w:position w:val="-1"/>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1"/>
                <w:sz w:val="20"/>
                <w:szCs w:val="20"/>
                <w:lang w:val="de-DE"/>
              </w:rPr>
              <w:t>Instandhaltung/ Wartung</w:t>
            </w:r>
          </w:p>
          <w:p w14:paraId="0484335F" w14:textId="77777777" w:rsidR="00BA6387" w:rsidRPr="00BA6387" w:rsidRDefault="00BA6387" w:rsidP="00BA6387">
            <w:pPr>
              <w:spacing w:after="120" w:line="367" w:lineRule="exact"/>
              <w:ind w:left="246"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2"/>
                <w:sz w:val="20"/>
                <w:szCs w:val="20"/>
                <w:lang w:val="de-DE"/>
              </w:rPr>
              <w:t>Q</w:t>
            </w:r>
            <w:r w:rsidRPr="00BA6387">
              <w:rPr>
                <w:rFonts w:ascii="Arial" w:eastAsia="Arial" w:hAnsi="Arial" w:cs="Arial"/>
                <w:b w:val="0"/>
                <w:spacing w:val="1"/>
                <w:position w:val="-2"/>
                <w:sz w:val="20"/>
                <w:szCs w:val="20"/>
                <w:lang w:val="de-DE"/>
              </w:rPr>
              <w:t>ua</w:t>
            </w:r>
            <w:r w:rsidRPr="00BA6387">
              <w:rPr>
                <w:rFonts w:ascii="Arial" w:eastAsia="Arial" w:hAnsi="Arial" w:cs="Arial"/>
                <w:b w:val="0"/>
                <w:position w:val="-2"/>
                <w:sz w:val="20"/>
                <w:szCs w:val="20"/>
                <w:lang w:val="de-DE"/>
              </w:rPr>
              <w:t>l</w:t>
            </w:r>
            <w:r w:rsidRPr="00BA6387">
              <w:rPr>
                <w:rFonts w:ascii="Arial" w:eastAsia="Arial" w:hAnsi="Arial" w:cs="Arial"/>
                <w:b w:val="0"/>
                <w:spacing w:val="-1"/>
                <w:position w:val="-2"/>
                <w:sz w:val="20"/>
                <w:szCs w:val="20"/>
                <w:lang w:val="de-DE"/>
              </w:rPr>
              <w:t>i</w:t>
            </w:r>
            <w:r w:rsidRPr="00BA6387">
              <w:rPr>
                <w:rFonts w:ascii="Arial" w:eastAsia="Arial" w:hAnsi="Arial" w:cs="Arial"/>
                <w:b w:val="0"/>
                <w:position w:val="-2"/>
                <w:sz w:val="20"/>
                <w:szCs w:val="20"/>
                <w:lang w:val="de-DE"/>
              </w:rPr>
              <w:t>t</w:t>
            </w:r>
            <w:r w:rsidRPr="00BA6387">
              <w:rPr>
                <w:rFonts w:ascii="Arial" w:eastAsia="Arial" w:hAnsi="Arial" w:cs="Arial"/>
                <w:b w:val="0"/>
                <w:spacing w:val="1"/>
                <w:position w:val="-2"/>
                <w:sz w:val="20"/>
                <w:szCs w:val="20"/>
                <w:lang w:val="de-DE"/>
              </w:rPr>
              <w:t>ä</w:t>
            </w:r>
            <w:r w:rsidRPr="00BA6387">
              <w:rPr>
                <w:rFonts w:ascii="Arial" w:eastAsia="Arial" w:hAnsi="Arial" w:cs="Arial"/>
                <w:b w:val="0"/>
                <w:position w:val="-2"/>
                <w:sz w:val="20"/>
                <w:szCs w:val="20"/>
                <w:lang w:val="de-DE"/>
              </w:rPr>
              <w:t>tssic</w:t>
            </w:r>
            <w:r w:rsidRPr="00BA6387">
              <w:rPr>
                <w:rFonts w:ascii="Arial" w:eastAsia="Arial" w:hAnsi="Arial" w:cs="Arial"/>
                <w:b w:val="0"/>
                <w:spacing w:val="1"/>
                <w:position w:val="-2"/>
                <w:sz w:val="20"/>
                <w:szCs w:val="20"/>
                <w:lang w:val="de-DE"/>
              </w:rPr>
              <w:t>he</w:t>
            </w:r>
            <w:r w:rsidRPr="00BA6387">
              <w:rPr>
                <w:rFonts w:ascii="Arial" w:eastAsia="Arial" w:hAnsi="Arial" w:cs="Arial"/>
                <w:b w:val="0"/>
                <w:position w:val="-2"/>
                <w:sz w:val="20"/>
                <w:szCs w:val="20"/>
                <w:lang w:val="de-DE"/>
              </w:rPr>
              <w:t>r</w:t>
            </w:r>
            <w:r w:rsidRPr="00BA6387">
              <w:rPr>
                <w:rFonts w:ascii="Arial" w:eastAsia="Arial" w:hAnsi="Arial" w:cs="Arial"/>
                <w:b w:val="0"/>
                <w:spacing w:val="-2"/>
                <w:position w:val="-2"/>
                <w:sz w:val="20"/>
                <w:szCs w:val="20"/>
                <w:lang w:val="de-DE"/>
              </w:rPr>
              <w:t>u</w:t>
            </w:r>
            <w:r w:rsidRPr="00BA6387">
              <w:rPr>
                <w:rFonts w:ascii="Arial" w:eastAsia="Arial" w:hAnsi="Arial" w:cs="Arial"/>
                <w:b w:val="0"/>
                <w:spacing w:val="1"/>
                <w:position w:val="-2"/>
                <w:sz w:val="20"/>
                <w:szCs w:val="20"/>
                <w:lang w:val="de-DE"/>
              </w:rPr>
              <w:t>n</w:t>
            </w:r>
            <w:r w:rsidRPr="00BA6387">
              <w:rPr>
                <w:rFonts w:ascii="Arial" w:eastAsia="Arial" w:hAnsi="Arial" w:cs="Arial"/>
                <w:b w:val="0"/>
                <w:position w:val="-2"/>
                <w:sz w:val="20"/>
                <w:szCs w:val="20"/>
                <w:lang w:val="de-DE"/>
              </w:rPr>
              <w:t>g</w:t>
            </w:r>
          </w:p>
          <w:p w14:paraId="5EB36D05" w14:textId="77777777" w:rsidR="00BA6387" w:rsidRDefault="00BA6387" w:rsidP="00BA6387">
            <w:pPr>
              <w:spacing w:after="120" w:line="368" w:lineRule="exact"/>
              <w:ind w:left="246" w:right="-23"/>
              <w:rPr>
                <w:rFonts w:ascii="Arial" w:eastAsia="Arial" w:hAnsi="Arial" w:cs="Arial"/>
                <w:b w:val="0"/>
                <w:position w:val="-1"/>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1"/>
                <w:sz w:val="20"/>
                <w:szCs w:val="20"/>
                <w:lang w:val="de-DE"/>
              </w:rPr>
              <w:t>V</w:t>
            </w:r>
            <w:r w:rsidRPr="00BA6387">
              <w:rPr>
                <w:rFonts w:ascii="Arial" w:eastAsia="Arial" w:hAnsi="Arial" w:cs="Arial"/>
                <w:b w:val="0"/>
                <w:spacing w:val="1"/>
                <w:position w:val="-1"/>
                <w:sz w:val="20"/>
                <w:szCs w:val="20"/>
                <w:lang w:val="de-DE"/>
              </w:rPr>
              <w:t>e</w:t>
            </w:r>
            <w:r w:rsidRPr="00BA6387">
              <w:rPr>
                <w:rFonts w:ascii="Arial" w:eastAsia="Arial" w:hAnsi="Arial" w:cs="Arial"/>
                <w:b w:val="0"/>
                <w:position w:val="-1"/>
                <w:sz w:val="20"/>
                <w:szCs w:val="20"/>
                <w:lang w:val="de-DE"/>
              </w:rPr>
              <w:t>rp</w:t>
            </w:r>
            <w:r w:rsidRPr="00BA6387">
              <w:rPr>
                <w:rFonts w:ascii="Arial" w:eastAsia="Arial" w:hAnsi="Arial" w:cs="Arial"/>
                <w:b w:val="0"/>
                <w:spacing w:val="1"/>
                <w:position w:val="-1"/>
                <w:sz w:val="20"/>
                <w:szCs w:val="20"/>
                <w:lang w:val="de-DE"/>
              </w:rPr>
              <w:t>a</w:t>
            </w:r>
            <w:r w:rsidRPr="00BA6387">
              <w:rPr>
                <w:rFonts w:ascii="Arial" w:eastAsia="Arial" w:hAnsi="Arial" w:cs="Arial"/>
                <w:b w:val="0"/>
                <w:position w:val="-1"/>
                <w:sz w:val="20"/>
                <w:szCs w:val="20"/>
                <w:lang w:val="de-DE"/>
              </w:rPr>
              <w:t>ck</w:t>
            </w:r>
            <w:r w:rsidRPr="00BA6387">
              <w:rPr>
                <w:rFonts w:ascii="Arial" w:eastAsia="Arial" w:hAnsi="Arial" w:cs="Arial"/>
                <w:b w:val="0"/>
                <w:spacing w:val="1"/>
                <w:position w:val="-1"/>
                <w:sz w:val="20"/>
                <w:szCs w:val="20"/>
                <w:lang w:val="de-DE"/>
              </w:rPr>
              <w:t>un</w:t>
            </w:r>
            <w:r w:rsidRPr="00BA6387">
              <w:rPr>
                <w:rFonts w:ascii="Arial" w:eastAsia="Arial" w:hAnsi="Arial" w:cs="Arial"/>
                <w:b w:val="0"/>
                <w:position w:val="-1"/>
                <w:sz w:val="20"/>
                <w:szCs w:val="20"/>
                <w:lang w:val="de-DE"/>
              </w:rPr>
              <w:t>g</w:t>
            </w:r>
          </w:p>
          <w:p w14:paraId="246A4AC9" w14:textId="77777777" w:rsidR="00BA6387" w:rsidRPr="00BA6387" w:rsidRDefault="00BA6387" w:rsidP="00BA6387">
            <w:pPr>
              <w:spacing w:after="120" w:line="368" w:lineRule="exact"/>
              <w:ind w:left="244" w:right="-23"/>
              <w:rPr>
                <w:rFonts w:ascii="Arial" w:eastAsia="Arial" w:hAnsi="Arial" w:cs="Arial"/>
                <w:b w:val="0"/>
                <w:sz w:val="20"/>
                <w:szCs w:val="20"/>
                <w:lang w:val="de-DE"/>
              </w:rPr>
            </w:pPr>
            <w:r w:rsidRPr="00BA6387">
              <w:rPr>
                <w:rFonts w:ascii="Arial" w:eastAsia="Arial" w:hAnsi="Arial" w:cs="Arial"/>
                <w:b w:val="0"/>
                <w:position w:val="-1"/>
                <w:sz w:val="20"/>
                <w:szCs w:val="20"/>
                <w:lang w:val="de-DE"/>
              </w:rPr>
              <w:t>□</w:t>
            </w:r>
            <w:r w:rsidRPr="00BA6387">
              <w:rPr>
                <w:rFonts w:ascii="Arial" w:eastAsia="Arial" w:hAnsi="Arial" w:cs="Arial"/>
                <w:b w:val="0"/>
                <w:spacing w:val="9"/>
                <w:position w:val="-1"/>
                <w:sz w:val="20"/>
                <w:szCs w:val="20"/>
                <w:lang w:val="de-DE"/>
              </w:rPr>
              <w:t xml:space="preserve"> </w:t>
            </w:r>
            <w:r w:rsidRPr="00BA6387">
              <w:rPr>
                <w:rFonts w:ascii="Arial" w:eastAsia="Arial" w:hAnsi="Arial" w:cs="Arial"/>
                <w:b w:val="0"/>
                <w:position w:val="-2"/>
                <w:sz w:val="20"/>
                <w:szCs w:val="20"/>
                <w:lang w:val="de-DE"/>
              </w:rPr>
              <w:t>V</w:t>
            </w:r>
            <w:r w:rsidRPr="00BA6387">
              <w:rPr>
                <w:rFonts w:ascii="Arial" w:eastAsia="Arial" w:hAnsi="Arial" w:cs="Arial"/>
                <w:b w:val="0"/>
                <w:spacing w:val="1"/>
                <w:position w:val="-2"/>
                <w:sz w:val="20"/>
                <w:szCs w:val="20"/>
                <w:lang w:val="de-DE"/>
              </w:rPr>
              <w:t>e</w:t>
            </w:r>
            <w:r w:rsidRPr="00BA6387">
              <w:rPr>
                <w:rFonts w:ascii="Arial" w:eastAsia="Arial" w:hAnsi="Arial" w:cs="Arial"/>
                <w:b w:val="0"/>
                <w:position w:val="-2"/>
                <w:sz w:val="20"/>
                <w:szCs w:val="20"/>
                <w:lang w:val="de-DE"/>
              </w:rPr>
              <w:t>rt</w:t>
            </w:r>
            <w:r w:rsidRPr="00BA6387">
              <w:rPr>
                <w:rFonts w:ascii="Arial" w:eastAsia="Arial" w:hAnsi="Arial" w:cs="Arial"/>
                <w:b w:val="0"/>
                <w:spacing w:val="-1"/>
                <w:position w:val="-2"/>
                <w:sz w:val="20"/>
                <w:szCs w:val="20"/>
                <w:lang w:val="de-DE"/>
              </w:rPr>
              <w:t>r</w:t>
            </w:r>
            <w:r w:rsidRPr="00BA6387">
              <w:rPr>
                <w:rFonts w:ascii="Arial" w:eastAsia="Arial" w:hAnsi="Arial" w:cs="Arial"/>
                <w:b w:val="0"/>
                <w:position w:val="-2"/>
                <w:sz w:val="20"/>
                <w:szCs w:val="20"/>
                <w:lang w:val="de-DE"/>
              </w:rPr>
              <w:t>ieb</w:t>
            </w:r>
          </w:p>
          <w:p w14:paraId="1CC3BF10" w14:textId="77777777" w:rsidR="00BA6387" w:rsidRPr="00BA6387" w:rsidRDefault="00BA6387" w:rsidP="00BA6387">
            <w:pPr>
              <w:spacing w:before="2" w:after="120" w:line="240" w:lineRule="auto"/>
              <w:ind w:left="246" w:right="-23"/>
              <w:rPr>
                <w:rFonts w:ascii="Arial" w:eastAsia="Arial" w:hAnsi="Arial" w:cs="Arial"/>
                <w:b w:val="0"/>
                <w:sz w:val="20"/>
                <w:szCs w:val="20"/>
                <w:lang w:val="de-DE"/>
              </w:rPr>
            </w:pPr>
            <w:r w:rsidRPr="00BA6387">
              <w:rPr>
                <w:rFonts w:ascii="Arial" w:eastAsia="Arial" w:hAnsi="Arial" w:cs="Arial"/>
                <w:b w:val="0"/>
                <w:sz w:val="20"/>
                <w:szCs w:val="20"/>
                <w:lang w:val="de-DE"/>
              </w:rPr>
              <w:t>□</w:t>
            </w:r>
            <w:r w:rsidRPr="00BA6387">
              <w:rPr>
                <w:rFonts w:ascii="Arial" w:eastAsia="Arial" w:hAnsi="Arial" w:cs="Arial"/>
                <w:b w:val="0"/>
                <w:spacing w:val="9"/>
                <w:sz w:val="20"/>
                <w:szCs w:val="20"/>
                <w:lang w:val="de-DE"/>
              </w:rPr>
              <w:t xml:space="preserve"> </w:t>
            </w:r>
            <w:r w:rsidRPr="00BA6387">
              <w:rPr>
                <w:rFonts w:ascii="Arial" w:eastAsia="Arial" w:hAnsi="Arial" w:cs="Arial"/>
                <w:b w:val="0"/>
                <w:sz w:val="20"/>
                <w:szCs w:val="20"/>
                <w:lang w:val="de-DE"/>
              </w:rPr>
              <w:t>S</w:t>
            </w:r>
            <w:r w:rsidRPr="00BA6387">
              <w:rPr>
                <w:rFonts w:ascii="Arial" w:eastAsia="Arial" w:hAnsi="Arial" w:cs="Arial"/>
                <w:b w:val="0"/>
                <w:spacing w:val="1"/>
                <w:sz w:val="20"/>
                <w:szCs w:val="20"/>
                <w:lang w:val="de-DE"/>
              </w:rPr>
              <w:t>on</w:t>
            </w:r>
            <w:r w:rsidRPr="00BA6387">
              <w:rPr>
                <w:rFonts w:ascii="Arial" w:eastAsia="Arial" w:hAnsi="Arial" w:cs="Arial"/>
                <w:b w:val="0"/>
                <w:sz w:val="20"/>
                <w:szCs w:val="20"/>
                <w:lang w:val="de-DE"/>
              </w:rPr>
              <w:t>sti</w:t>
            </w:r>
            <w:r w:rsidRPr="00BA6387">
              <w:rPr>
                <w:rFonts w:ascii="Arial" w:eastAsia="Arial" w:hAnsi="Arial" w:cs="Arial"/>
                <w:b w:val="0"/>
                <w:spacing w:val="-1"/>
                <w:sz w:val="20"/>
                <w:szCs w:val="20"/>
                <w:lang w:val="de-DE"/>
              </w:rPr>
              <w:t>g</w:t>
            </w:r>
            <w:r w:rsidRPr="00BA6387">
              <w:rPr>
                <w:rFonts w:ascii="Arial" w:eastAsia="Arial" w:hAnsi="Arial" w:cs="Arial"/>
                <w:b w:val="0"/>
                <w:spacing w:val="1"/>
                <w:sz w:val="20"/>
                <w:szCs w:val="20"/>
                <w:lang w:val="de-DE"/>
              </w:rPr>
              <w:t>e</w:t>
            </w:r>
            <w:r w:rsidRPr="00BA6387">
              <w:rPr>
                <w:rFonts w:ascii="Arial" w:eastAsia="Arial" w:hAnsi="Arial" w:cs="Arial"/>
                <w:b w:val="0"/>
                <w:sz w:val="20"/>
                <w:szCs w:val="20"/>
                <w:lang w:val="de-DE"/>
              </w:rPr>
              <w:t>s:</w:t>
            </w:r>
          </w:p>
          <w:p w14:paraId="1C858B93" w14:textId="77777777" w:rsidR="00BA6387" w:rsidRDefault="00BA6387" w:rsidP="00BA6387">
            <w:pPr>
              <w:spacing w:after="120" w:line="240" w:lineRule="auto"/>
              <w:ind w:right="-23"/>
              <w:rPr>
                <w:rFonts w:ascii="Arial" w:eastAsia="Arial" w:hAnsi="Arial" w:cs="Arial"/>
                <w:lang w:val="de-DE"/>
              </w:rPr>
            </w:pPr>
          </w:p>
        </w:tc>
        <w:tc>
          <w:tcPr>
            <w:tcW w:w="3021" w:type="dxa"/>
          </w:tcPr>
          <w:p w14:paraId="4A485A2C" w14:textId="77777777" w:rsidR="00BA6387" w:rsidRPr="00BA6387" w:rsidRDefault="00BA6387" w:rsidP="00BA6387">
            <w:pPr>
              <w:spacing w:after="120" w:line="367"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spacing w:val="1"/>
                <w:position w:val="-1"/>
                <w:sz w:val="20"/>
                <w:szCs w:val="20"/>
                <w:lang w:val="de-DE"/>
              </w:rPr>
              <w:t>La</w:t>
            </w:r>
            <w:r w:rsidRPr="00BA6387">
              <w:rPr>
                <w:rFonts w:ascii="Arial" w:eastAsia="Arial" w:hAnsi="Arial" w:cs="Arial"/>
                <w:spacing w:val="-1"/>
                <w:position w:val="-1"/>
                <w:sz w:val="20"/>
                <w:szCs w:val="20"/>
                <w:lang w:val="de-DE"/>
              </w:rPr>
              <w:t>g</w:t>
            </w:r>
            <w:r w:rsidRPr="00BA6387">
              <w:rPr>
                <w:rFonts w:ascii="Arial" w:eastAsia="Arial" w:hAnsi="Arial" w:cs="Arial"/>
                <w:spacing w:val="1"/>
                <w:position w:val="-1"/>
                <w:sz w:val="20"/>
                <w:szCs w:val="20"/>
                <w:lang w:val="de-DE"/>
              </w:rPr>
              <w:t>e</w:t>
            </w:r>
            <w:r w:rsidRPr="00BA6387">
              <w:rPr>
                <w:rFonts w:ascii="Arial" w:eastAsia="Arial" w:hAnsi="Arial" w:cs="Arial"/>
                <w:position w:val="-1"/>
                <w:sz w:val="20"/>
                <w:szCs w:val="20"/>
                <w:lang w:val="de-DE"/>
              </w:rPr>
              <w:t>ru</w:t>
            </w:r>
            <w:r w:rsidRPr="00BA6387">
              <w:rPr>
                <w:rFonts w:ascii="Arial" w:eastAsia="Arial" w:hAnsi="Arial" w:cs="Arial"/>
                <w:spacing w:val="1"/>
                <w:position w:val="-1"/>
                <w:sz w:val="20"/>
                <w:szCs w:val="20"/>
                <w:lang w:val="de-DE"/>
              </w:rPr>
              <w:t>n</w:t>
            </w:r>
            <w:r w:rsidRPr="00BA6387">
              <w:rPr>
                <w:rFonts w:ascii="Arial" w:eastAsia="Arial" w:hAnsi="Arial" w:cs="Arial"/>
                <w:position w:val="-1"/>
                <w:sz w:val="20"/>
                <w:szCs w:val="20"/>
                <w:lang w:val="de-DE"/>
              </w:rPr>
              <w:t>g</w:t>
            </w:r>
          </w:p>
          <w:p w14:paraId="54B826AB" w14:textId="77777777" w:rsidR="00BA6387" w:rsidRPr="00BA6387" w:rsidRDefault="00BA6387" w:rsidP="00BA6387">
            <w:pPr>
              <w:spacing w:after="120" w:line="240" w:lineRule="auto"/>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lang w:val="de-DE"/>
              </w:rPr>
            </w:pPr>
            <w:r w:rsidRPr="00BA6387">
              <w:rPr>
                <w:rFonts w:ascii="Arial" w:eastAsia="Arial" w:hAnsi="Arial" w:cs="Arial"/>
                <w:sz w:val="20"/>
                <w:szCs w:val="20"/>
                <w:lang w:val="de-DE"/>
              </w:rPr>
              <w:t>□</w:t>
            </w:r>
            <w:r w:rsidRPr="00BA6387">
              <w:rPr>
                <w:rFonts w:ascii="Arial" w:eastAsia="Arial" w:hAnsi="Arial" w:cs="Arial"/>
                <w:spacing w:val="9"/>
                <w:sz w:val="20"/>
                <w:szCs w:val="20"/>
                <w:lang w:val="de-DE"/>
              </w:rPr>
              <w:t xml:space="preserve"> </w:t>
            </w:r>
            <w:r w:rsidRPr="00BA6387">
              <w:rPr>
                <w:rFonts w:ascii="Arial" w:eastAsia="Arial" w:hAnsi="Arial" w:cs="Arial"/>
                <w:sz w:val="20"/>
                <w:szCs w:val="20"/>
                <w:lang w:val="de-DE"/>
              </w:rPr>
              <w:t>Pro</w:t>
            </w:r>
            <w:r w:rsidRPr="00BA6387">
              <w:rPr>
                <w:rFonts w:ascii="Arial" w:eastAsia="Arial" w:hAnsi="Arial" w:cs="Arial"/>
                <w:spacing w:val="1"/>
                <w:sz w:val="20"/>
                <w:szCs w:val="20"/>
                <w:lang w:val="de-DE"/>
              </w:rPr>
              <w:t>du</w:t>
            </w:r>
            <w:r w:rsidRPr="00BA6387">
              <w:rPr>
                <w:rFonts w:ascii="Arial" w:eastAsia="Arial" w:hAnsi="Arial" w:cs="Arial"/>
                <w:sz w:val="20"/>
                <w:szCs w:val="20"/>
                <w:lang w:val="de-DE"/>
              </w:rPr>
              <w:t>kti</w:t>
            </w:r>
            <w:r w:rsidRPr="00BA6387">
              <w:rPr>
                <w:rFonts w:ascii="Arial" w:eastAsia="Arial" w:hAnsi="Arial" w:cs="Arial"/>
                <w:spacing w:val="1"/>
                <w:sz w:val="20"/>
                <w:szCs w:val="20"/>
                <w:lang w:val="de-DE"/>
              </w:rPr>
              <w:t>on</w:t>
            </w:r>
            <w:r w:rsidRPr="00BA6387">
              <w:rPr>
                <w:rFonts w:ascii="Arial" w:eastAsia="Arial" w:hAnsi="Arial" w:cs="Arial"/>
                <w:spacing w:val="-2"/>
                <w:sz w:val="20"/>
                <w:szCs w:val="20"/>
                <w:lang w:val="de-DE"/>
              </w:rPr>
              <w:t>s</w:t>
            </w:r>
            <w:r w:rsidRPr="00BA6387">
              <w:rPr>
                <w:rFonts w:ascii="Arial" w:eastAsia="Arial" w:hAnsi="Arial" w:cs="Arial"/>
                <w:spacing w:val="1"/>
                <w:sz w:val="20"/>
                <w:szCs w:val="20"/>
                <w:lang w:val="de-DE"/>
              </w:rPr>
              <w:t>p</w:t>
            </w:r>
            <w:r w:rsidRPr="00BA6387">
              <w:rPr>
                <w:rFonts w:ascii="Arial" w:eastAsia="Arial" w:hAnsi="Arial" w:cs="Arial"/>
                <w:sz w:val="20"/>
                <w:szCs w:val="20"/>
                <w:lang w:val="de-DE"/>
              </w:rPr>
              <w:t>ro</w:t>
            </w:r>
            <w:r w:rsidRPr="00BA6387">
              <w:rPr>
                <w:rFonts w:ascii="Arial" w:eastAsia="Arial" w:hAnsi="Arial" w:cs="Arial"/>
                <w:spacing w:val="-2"/>
                <w:sz w:val="20"/>
                <w:szCs w:val="20"/>
                <w:lang w:val="de-DE"/>
              </w:rPr>
              <w:t>z</w:t>
            </w:r>
            <w:r w:rsidRPr="00BA6387">
              <w:rPr>
                <w:rFonts w:ascii="Arial" w:eastAsia="Arial" w:hAnsi="Arial" w:cs="Arial"/>
                <w:spacing w:val="1"/>
                <w:sz w:val="20"/>
                <w:szCs w:val="20"/>
                <w:lang w:val="de-DE"/>
              </w:rPr>
              <w:t>e</w:t>
            </w:r>
            <w:r w:rsidRPr="00BA6387">
              <w:rPr>
                <w:rFonts w:ascii="Arial" w:eastAsia="Arial" w:hAnsi="Arial" w:cs="Arial"/>
                <w:sz w:val="20"/>
                <w:szCs w:val="20"/>
                <w:lang w:val="de-DE"/>
              </w:rPr>
              <w:t>ss</w:t>
            </w:r>
          </w:p>
          <w:p w14:paraId="37B06269" w14:textId="77777777" w:rsidR="00BA6387" w:rsidRPr="00BA6387" w:rsidRDefault="00BA6387" w:rsidP="00BA6387">
            <w:pPr>
              <w:spacing w:after="120" w:line="367"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2"/>
                <w:sz w:val="20"/>
                <w:szCs w:val="20"/>
                <w:lang w:val="de-DE"/>
              </w:rPr>
              <w:t>Rei</w:t>
            </w:r>
            <w:r w:rsidRPr="00BA6387">
              <w:rPr>
                <w:rFonts w:ascii="Arial" w:eastAsia="Arial" w:hAnsi="Arial" w:cs="Arial"/>
                <w:spacing w:val="1"/>
                <w:position w:val="-2"/>
                <w:sz w:val="20"/>
                <w:szCs w:val="20"/>
                <w:lang w:val="de-DE"/>
              </w:rPr>
              <w:t>n</w:t>
            </w:r>
            <w:r w:rsidRPr="00BA6387">
              <w:rPr>
                <w:rFonts w:ascii="Arial" w:eastAsia="Arial" w:hAnsi="Arial" w:cs="Arial"/>
                <w:position w:val="-2"/>
                <w:sz w:val="20"/>
                <w:szCs w:val="20"/>
                <w:lang w:val="de-DE"/>
              </w:rPr>
              <w:t>i</w:t>
            </w:r>
            <w:r w:rsidRPr="00BA6387">
              <w:rPr>
                <w:rFonts w:ascii="Arial" w:eastAsia="Arial" w:hAnsi="Arial" w:cs="Arial"/>
                <w:spacing w:val="-2"/>
                <w:position w:val="-2"/>
                <w:sz w:val="20"/>
                <w:szCs w:val="20"/>
                <w:lang w:val="de-DE"/>
              </w:rPr>
              <w:t>g</w:t>
            </w:r>
            <w:r w:rsidRPr="00BA6387">
              <w:rPr>
                <w:rFonts w:ascii="Arial" w:eastAsia="Arial" w:hAnsi="Arial" w:cs="Arial"/>
                <w:spacing w:val="1"/>
                <w:position w:val="-2"/>
                <w:sz w:val="20"/>
                <w:szCs w:val="20"/>
                <w:lang w:val="de-DE"/>
              </w:rPr>
              <w:t>un</w:t>
            </w:r>
            <w:r w:rsidRPr="00BA6387">
              <w:rPr>
                <w:rFonts w:ascii="Arial" w:eastAsia="Arial" w:hAnsi="Arial" w:cs="Arial"/>
                <w:spacing w:val="-1"/>
                <w:position w:val="-2"/>
                <w:sz w:val="20"/>
                <w:szCs w:val="20"/>
                <w:lang w:val="de-DE"/>
              </w:rPr>
              <w:t>g</w:t>
            </w:r>
            <w:r w:rsidRPr="00BA6387">
              <w:rPr>
                <w:rFonts w:ascii="Arial" w:eastAsia="Arial" w:hAnsi="Arial" w:cs="Arial"/>
                <w:position w:val="-2"/>
                <w:sz w:val="20"/>
                <w:szCs w:val="20"/>
                <w:lang w:val="de-DE"/>
              </w:rPr>
              <w:t>s</w:t>
            </w:r>
            <w:r w:rsidRPr="00BA6387">
              <w:rPr>
                <w:rFonts w:ascii="Arial" w:eastAsia="Arial" w:hAnsi="Arial" w:cs="Arial"/>
                <w:spacing w:val="1"/>
                <w:position w:val="-2"/>
                <w:sz w:val="20"/>
                <w:szCs w:val="20"/>
                <w:lang w:val="de-DE"/>
              </w:rPr>
              <w:t>p</w:t>
            </w:r>
            <w:r w:rsidRPr="00BA6387">
              <w:rPr>
                <w:rFonts w:ascii="Arial" w:eastAsia="Arial" w:hAnsi="Arial" w:cs="Arial"/>
                <w:position w:val="-2"/>
                <w:sz w:val="20"/>
                <w:szCs w:val="20"/>
                <w:lang w:val="de-DE"/>
              </w:rPr>
              <w:t>r</w:t>
            </w:r>
            <w:r w:rsidRPr="00BA6387">
              <w:rPr>
                <w:rFonts w:ascii="Arial" w:eastAsia="Arial" w:hAnsi="Arial" w:cs="Arial"/>
                <w:spacing w:val="2"/>
                <w:position w:val="-2"/>
                <w:sz w:val="20"/>
                <w:szCs w:val="20"/>
                <w:lang w:val="de-DE"/>
              </w:rPr>
              <w:t>o</w:t>
            </w:r>
            <w:r w:rsidRPr="00BA6387">
              <w:rPr>
                <w:rFonts w:ascii="Arial" w:eastAsia="Arial" w:hAnsi="Arial" w:cs="Arial"/>
                <w:spacing w:val="-2"/>
                <w:position w:val="-2"/>
                <w:sz w:val="20"/>
                <w:szCs w:val="20"/>
                <w:lang w:val="de-DE"/>
              </w:rPr>
              <w:t>z</w:t>
            </w:r>
            <w:r w:rsidRPr="00BA6387">
              <w:rPr>
                <w:rFonts w:ascii="Arial" w:eastAsia="Arial" w:hAnsi="Arial" w:cs="Arial"/>
                <w:spacing w:val="1"/>
                <w:position w:val="-2"/>
                <w:sz w:val="20"/>
                <w:szCs w:val="20"/>
                <w:lang w:val="de-DE"/>
              </w:rPr>
              <w:t>e</w:t>
            </w:r>
            <w:r w:rsidRPr="00BA6387">
              <w:rPr>
                <w:rFonts w:ascii="Arial" w:eastAsia="Arial" w:hAnsi="Arial" w:cs="Arial"/>
                <w:position w:val="-2"/>
                <w:sz w:val="20"/>
                <w:szCs w:val="20"/>
                <w:lang w:val="de-DE"/>
              </w:rPr>
              <w:t>ss</w:t>
            </w:r>
          </w:p>
          <w:p w14:paraId="04BC2C64" w14:textId="77777777" w:rsidR="00BA6387" w:rsidRPr="00BA6387" w:rsidRDefault="00BA6387" w:rsidP="00BA6387">
            <w:pPr>
              <w:spacing w:after="120" w:line="367"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2"/>
                <w:sz w:val="20"/>
                <w:szCs w:val="20"/>
                <w:lang w:val="de-DE"/>
              </w:rPr>
              <w:t>in</w:t>
            </w:r>
            <w:r w:rsidRPr="00BA6387">
              <w:rPr>
                <w:rFonts w:ascii="Arial" w:eastAsia="Arial" w:hAnsi="Arial" w:cs="Arial"/>
                <w:spacing w:val="1"/>
                <w:position w:val="-2"/>
                <w:sz w:val="20"/>
                <w:szCs w:val="20"/>
                <w:lang w:val="de-DE"/>
              </w:rPr>
              <w:t>te</w:t>
            </w:r>
            <w:r w:rsidRPr="00BA6387">
              <w:rPr>
                <w:rFonts w:ascii="Arial" w:eastAsia="Arial" w:hAnsi="Arial" w:cs="Arial"/>
                <w:position w:val="-2"/>
                <w:sz w:val="20"/>
                <w:szCs w:val="20"/>
                <w:lang w:val="de-DE"/>
              </w:rPr>
              <w:t>rn</w:t>
            </w:r>
            <w:r w:rsidRPr="00BA6387">
              <w:rPr>
                <w:rFonts w:ascii="Arial" w:eastAsia="Arial" w:hAnsi="Arial" w:cs="Arial"/>
                <w:spacing w:val="1"/>
                <w:position w:val="-2"/>
                <w:sz w:val="20"/>
                <w:szCs w:val="20"/>
                <w:lang w:val="de-DE"/>
              </w:rPr>
              <w:t>e</w:t>
            </w:r>
            <w:r w:rsidRPr="00BA6387">
              <w:rPr>
                <w:rFonts w:ascii="Arial" w:eastAsia="Arial" w:hAnsi="Arial" w:cs="Arial"/>
                <w:position w:val="-2"/>
                <w:sz w:val="20"/>
                <w:szCs w:val="20"/>
                <w:lang w:val="de-DE"/>
              </w:rPr>
              <w:t xml:space="preserve">r </w:t>
            </w:r>
            <w:r w:rsidRPr="00BA6387">
              <w:rPr>
                <w:rFonts w:ascii="Arial" w:eastAsia="Arial" w:hAnsi="Arial" w:cs="Arial"/>
                <w:spacing w:val="2"/>
                <w:position w:val="-2"/>
                <w:sz w:val="20"/>
                <w:szCs w:val="20"/>
                <w:lang w:val="de-DE"/>
              </w:rPr>
              <w:t>T</w:t>
            </w:r>
            <w:r w:rsidRPr="00BA6387">
              <w:rPr>
                <w:rFonts w:ascii="Arial" w:eastAsia="Arial" w:hAnsi="Arial" w:cs="Arial"/>
                <w:spacing w:val="-3"/>
                <w:position w:val="-2"/>
                <w:sz w:val="20"/>
                <w:szCs w:val="20"/>
                <w:lang w:val="de-DE"/>
              </w:rPr>
              <w:t>r</w:t>
            </w:r>
            <w:r w:rsidRPr="00BA6387">
              <w:rPr>
                <w:rFonts w:ascii="Arial" w:eastAsia="Arial" w:hAnsi="Arial" w:cs="Arial"/>
                <w:spacing w:val="1"/>
                <w:position w:val="-2"/>
                <w:sz w:val="20"/>
                <w:szCs w:val="20"/>
                <w:lang w:val="de-DE"/>
              </w:rPr>
              <w:t>an</w:t>
            </w:r>
            <w:r w:rsidRPr="00BA6387">
              <w:rPr>
                <w:rFonts w:ascii="Arial" w:eastAsia="Arial" w:hAnsi="Arial" w:cs="Arial"/>
                <w:position w:val="-2"/>
                <w:sz w:val="20"/>
                <w:szCs w:val="20"/>
                <w:lang w:val="de-DE"/>
              </w:rPr>
              <w:t>s</w:t>
            </w:r>
            <w:r w:rsidRPr="00BA6387">
              <w:rPr>
                <w:rFonts w:ascii="Arial" w:eastAsia="Arial" w:hAnsi="Arial" w:cs="Arial"/>
                <w:spacing w:val="-1"/>
                <w:position w:val="-2"/>
                <w:sz w:val="20"/>
                <w:szCs w:val="20"/>
                <w:lang w:val="de-DE"/>
              </w:rPr>
              <w:t>p</w:t>
            </w:r>
            <w:r w:rsidRPr="00BA6387">
              <w:rPr>
                <w:rFonts w:ascii="Arial" w:eastAsia="Arial" w:hAnsi="Arial" w:cs="Arial"/>
                <w:spacing w:val="1"/>
                <w:position w:val="-2"/>
                <w:sz w:val="20"/>
                <w:szCs w:val="20"/>
                <w:lang w:val="de-DE"/>
              </w:rPr>
              <w:t>o</w:t>
            </w:r>
            <w:r w:rsidRPr="00BA6387">
              <w:rPr>
                <w:rFonts w:ascii="Arial" w:eastAsia="Arial" w:hAnsi="Arial" w:cs="Arial"/>
                <w:position w:val="-2"/>
                <w:sz w:val="20"/>
                <w:szCs w:val="20"/>
                <w:lang w:val="de-DE"/>
              </w:rPr>
              <w:t>rt</w:t>
            </w:r>
          </w:p>
          <w:p w14:paraId="41FFAE6D" w14:textId="77777777" w:rsidR="00BA6387" w:rsidRPr="00BA6387" w:rsidRDefault="00BA6387" w:rsidP="00BA6387">
            <w:pPr>
              <w:spacing w:after="120" w:line="368"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position w:val="-1"/>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1"/>
                <w:sz w:val="20"/>
                <w:szCs w:val="20"/>
                <w:lang w:val="de-DE"/>
              </w:rPr>
              <w:t>S</w:t>
            </w:r>
            <w:r w:rsidRPr="00BA6387">
              <w:rPr>
                <w:rFonts w:ascii="Arial" w:eastAsia="Arial" w:hAnsi="Arial" w:cs="Arial"/>
                <w:spacing w:val="1"/>
                <w:position w:val="-1"/>
                <w:sz w:val="20"/>
                <w:szCs w:val="20"/>
                <w:lang w:val="de-DE"/>
              </w:rPr>
              <w:t>on</w:t>
            </w:r>
            <w:r w:rsidRPr="00BA6387">
              <w:rPr>
                <w:rFonts w:ascii="Arial" w:eastAsia="Arial" w:hAnsi="Arial" w:cs="Arial"/>
                <w:position w:val="-1"/>
                <w:sz w:val="20"/>
                <w:szCs w:val="20"/>
                <w:lang w:val="de-DE"/>
              </w:rPr>
              <w:t>sti</w:t>
            </w:r>
            <w:r w:rsidRPr="00BA6387">
              <w:rPr>
                <w:rFonts w:ascii="Arial" w:eastAsia="Arial" w:hAnsi="Arial" w:cs="Arial"/>
                <w:spacing w:val="-1"/>
                <w:position w:val="-1"/>
                <w:sz w:val="20"/>
                <w:szCs w:val="20"/>
                <w:lang w:val="de-DE"/>
              </w:rPr>
              <w:t>g</w:t>
            </w:r>
            <w:r w:rsidRPr="00BA6387">
              <w:rPr>
                <w:rFonts w:ascii="Arial" w:eastAsia="Arial" w:hAnsi="Arial" w:cs="Arial"/>
                <w:spacing w:val="1"/>
                <w:position w:val="-1"/>
                <w:sz w:val="20"/>
                <w:szCs w:val="20"/>
                <w:lang w:val="de-DE"/>
              </w:rPr>
              <w:t>e</w:t>
            </w:r>
            <w:r w:rsidRPr="00BA6387">
              <w:rPr>
                <w:rFonts w:ascii="Arial" w:eastAsia="Arial" w:hAnsi="Arial" w:cs="Arial"/>
                <w:position w:val="-1"/>
                <w:sz w:val="20"/>
                <w:szCs w:val="20"/>
                <w:lang w:val="de-DE"/>
              </w:rPr>
              <w:t>s:</w:t>
            </w:r>
          </w:p>
          <w:p w14:paraId="08D36AFC" w14:textId="77777777" w:rsidR="00BA6387" w:rsidRDefault="00BA6387" w:rsidP="00BA6387">
            <w:pPr>
              <w:spacing w:after="120" w:line="240" w:lineRule="auto"/>
              <w:ind w:right="-23"/>
              <w:cnfStyle w:val="000000100000" w:firstRow="0" w:lastRow="0" w:firstColumn="0" w:lastColumn="0" w:oddVBand="0" w:evenVBand="0" w:oddHBand="1" w:evenHBand="0" w:firstRowFirstColumn="0" w:firstRowLastColumn="0" w:lastRowFirstColumn="0" w:lastRowLastColumn="0"/>
              <w:rPr>
                <w:rFonts w:ascii="Arial" w:eastAsia="Arial" w:hAnsi="Arial" w:cs="Arial"/>
                <w:lang w:val="de-DE"/>
              </w:rPr>
            </w:pPr>
          </w:p>
        </w:tc>
        <w:tc>
          <w:tcPr>
            <w:tcW w:w="3021" w:type="dxa"/>
          </w:tcPr>
          <w:p w14:paraId="31BC01CA" w14:textId="77777777" w:rsidR="00BA6387" w:rsidRPr="00BA6387" w:rsidRDefault="00BA6387" w:rsidP="00BA6387">
            <w:pPr>
              <w:spacing w:after="120" w:line="368"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position w:val="-1"/>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1"/>
                <w:sz w:val="20"/>
                <w:szCs w:val="20"/>
                <w:lang w:val="de-DE"/>
              </w:rPr>
              <w:t>Gebäudehülle/ -infrastruktur</w:t>
            </w:r>
          </w:p>
          <w:p w14:paraId="149D7DB9" w14:textId="77777777" w:rsidR="00BA6387" w:rsidRPr="00BA6387" w:rsidRDefault="00BA6387" w:rsidP="00BA6387">
            <w:pPr>
              <w:spacing w:after="120" w:line="368"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position w:val="-1"/>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1"/>
                <w:sz w:val="20"/>
                <w:szCs w:val="20"/>
                <w:lang w:val="de-DE"/>
              </w:rPr>
              <w:t>Verwaltung/ Bürobereich</w:t>
            </w:r>
          </w:p>
          <w:p w14:paraId="78ECE5CA" w14:textId="77777777" w:rsidR="00BA6387" w:rsidRPr="00BA6387" w:rsidRDefault="00BA6387" w:rsidP="00BA6387">
            <w:pPr>
              <w:spacing w:after="120" w:line="368"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position w:val="-1"/>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1"/>
                <w:sz w:val="20"/>
                <w:szCs w:val="20"/>
                <w:lang w:val="de-DE"/>
              </w:rPr>
              <w:t>Abfall</w:t>
            </w:r>
          </w:p>
          <w:p w14:paraId="33387071" w14:textId="77777777" w:rsidR="00BA6387" w:rsidRPr="00BA6387" w:rsidRDefault="00BA6387" w:rsidP="00BA6387">
            <w:pPr>
              <w:spacing w:after="120" w:line="368" w:lineRule="exact"/>
              <w:ind w:left="246" w:right="-23"/>
              <w:cnfStyle w:val="000000100000" w:firstRow="0" w:lastRow="0" w:firstColumn="0" w:lastColumn="0" w:oddVBand="0" w:evenVBand="0" w:oddHBand="1" w:evenHBand="0" w:firstRowFirstColumn="0" w:firstRowLastColumn="0" w:lastRowFirstColumn="0" w:lastRowLastColumn="0"/>
              <w:rPr>
                <w:rFonts w:ascii="Arial" w:eastAsia="Arial" w:hAnsi="Arial" w:cs="Arial"/>
                <w:sz w:val="20"/>
                <w:szCs w:val="20"/>
                <w:lang w:val="de-DE"/>
              </w:rPr>
            </w:pPr>
            <w:r w:rsidRPr="00BA6387">
              <w:rPr>
                <w:rFonts w:ascii="Arial" w:eastAsia="Arial" w:hAnsi="Arial" w:cs="Arial"/>
                <w:position w:val="-1"/>
                <w:sz w:val="20"/>
                <w:szCs w:val="20"/>
                <w:lang w:val="de-DE"/>
              </w:rPr>
              <w:t>□</w:t>
            </w:r>
            <w:r w:rsidRPr="00BA6387">
              <w:rPr>
                <w:rFonts w:ascii="Arial" w:eastAsia="Arial" w:hAnsi="Arial" w:cs="Arial"/>
                <w:spacing w:val="9"/>
                <w:position w:val="-1"/>
                <w:sz w:val="20"/>
                <w:szCs w:val="20"/>
                <w:lang w:val="de-DE"/>
              </w:rPr>
              <w:t xml:space="preserve"> </w:t>
            </w:r>
            <w:r w:rsidRPr="00BA6387">
              <w:rPr>
                <w:rFonts w:ascii="Arial" w:eastAsia="Arial" w:hAnsi="Arial" w:cs="Arial"/>
                <w:position w:val="-1"/>
                <w:sz w:val="20"/>
                <w:szCs w:val="20"/>
                <w:lang w:val="de-DE"/>
              </w:rPr>
              <w:t>Kooperation/ Netzwerke</w:t>
            </w:r>
          </w:p>
          <w:p w14:paraId="173E74D9" w14:textId="77777777" w:rsidR="00BA6387" w:rsidRDefault="00BA6387" w:rsidP="00BA6387">
            <w:pPr>
              <w:spacing w:after="120" w:line="240" w:lineRule="auto"/>
              <w:ind w:right="-23"/>
              <w:cnfStyle w:val="000000100000" w:firstRow="0" w:lastRow="0" w:firstColumn="0" w:lastColumn="0" w:oddVBand="0" w:evenVBand="0" w:oddHBand="1" w:evenHBand="0" w:firstRowFirstColumn="0" w:firstRowLastColumn="0" w:lastRowFirstColumn="0" w:lastRowLastColumn="0"/>
              <w:rPr>
                <w:rFonts w:ascii="Arial" w:eastAsia="Arial" w:hAnsi="Arial" w:cs="Arial"/>
                <w:lang w:val="de-DE"/>
              </w:rPr>
            </w:pPr>
          </w:p>
        </w:tc>
      </w:tr>
    </w:tbl>
    <w:p w14:paraId="0C5F3323" w14:textId="77777777" w:rsidR="00BA6387" w:rsidRDefault="00BA6387" w:rsidP="00BA6387">
      <w:pPr>
        <w:pStyle w:val="Listenabsatz"/>
        <w:keepNext/>
        <w:keepLines/>
        <w:widowControl/>
        <w:spacing w:after="0" w:line="240" w:lineRule="auto"/>
        <w:ind w:left="601" w:right="-23"/>
        <w:rPr>
          <w:rFonts w:ascii="Arial" w:eastAsia="Arial" w:hAnsi="Arial" w:cs="Arial"/>
          <w:bCs/>
          <w:lang w:val="de-DE"/>
        </w:rPr>
      </w:pPr>
    </w:p>
    <w:p w14:paraId="79F35D7F" w14:textId="6BB497AA" w:rsidR="007F483A" w:rsidRDefault="007F483A" w:rsidP="00A71979">
      <w:pPr>
        <w:shd w:val="clear" w:color="auto" w:fill="D9D9D9" w:themeFill="background1" w:themeFillShade="D9"/>
        <w:spacing w:after="0"/>
        <w:rPr>
          <w:rFonts w:ascii="Arial" w:eastAsia="Arial" w:hAnsi="Arial" w:cs="Arial"/>
          <w:sz w:val="20"/>
          <w:szCs w:val="20"/>
          <w:lang w:val="de-DE"/>
        </w:rPr>
      </w:pPr>
      <w:r>
        <w:rPr>
          <w:rFonts w:ascii="Arial" w:eastAsia="Arial" w:hAnsi="Arial" w:cs="Arial"/>
          <w:sz w:val="20"/>
          <w:szCs w:val="20"/>
          <w:lang w:val="de-DE"/>
        </w:rPr>
        <w:t>TEXT</w:t>
      </w:r>
    </w:p>
    <w:p w14:paraId="0A2B4CDF" w14:textId="77777777" w:rsidR="00CB65D7" w:rsidRPr="00381A05" w:rsidRDefault="00CB65D7" w:rsidP="007F483A">
      <w:pPr>
        <w:shd w:val="clear" w:color="auto" w:fill="D9D9D9" w:themeFill="background1" w:themeFillShade="D9"/>
        <w:rPr>
          <w:rFonts w:ascii="Arial" w:eastAsia="Arial" w:hAnsi="Arial" w:cs="Arial"/>
          <w:sz w:val="20"/>
          <w:szCs w:val="20"/>
          <w:lang w:val="de-DE"/>
        </w:rPr>
      </w:pPr>
    </w:p>
    <w:p w14:paraId="389D3B01" w14:textId="7DF38906" w:rsidR="00DF7D06" w:rsidRDefault="00DF7D06" w:rsidP="00DF7D06">
      <w:pPr>
        <w:pStyle w:val="Listenabsatz"/>
        <w:spacing w:after="120" w:line="240" w:lineRule="auto"/>
        <w:ind w:left="714" w:right="-23"/>
        <w:contextualSpacing w:val="0"/>
        <w:rPr>
          <w:rFonts w:ascii="Arial" w:eastAsia="Arial" w:hAnsi="Arial" w:cs="Arial"/>
          <w:color w:val="010101"/>
          <w:lang w:val="de-DE"/>
        </w:rPr>
      </w:pPr>
    </w:p>
    <w:p w14:paraId="509E26E9" w14:textId="77777777" w:rsidR="00A71979" w:rsidRDefault="00A71979">
      <w:pPr>
        <w:widowControl/>
        <w:spacing w:after="160" w:line="259" w:lineRule="auto"/>
        <w:rPr>
          <w:rFonts w:ascii="Arial" w:eastAsia="Arial" w:hAnsi="Arial" w:cs="Arial"/>
          <w:color w:val="010101"/>
          <w:lang w:val="de-DE"/>
        </w:rPr>
      </w:pPr>
      <w:r>
        <w:rPr>
          <w:rFonts w:ascii="Arial" w:eastAsia="Arial" w:hAnsi="Arial" w:cs="Arial"/>
          <w:color w:val="010101"/>
          <w:lang w:val="de-DE"/>
        </w:rPr>
        <w:br w:type="page"/>
      </w:r>
    </w:p>
    <w:p w14:paraId="2C655825" w14:textId="270A48F8" w:rsidR="00DF7D06" w:rsidRDefault="00DF7D06" w:rsidP="00DF7D06">
      <w:pPr>
        <w:pStyle w:val="Listenabsatz"/>
        <w:numPr>
          <w:ilvl w:val="0"/>
          <w:numId w:val="8"/>
        </w:numPr>
        <w:spacing w:after="120" w:line="240" w:lineRule="auto"/>
        <w:ind w:left="714" w:right="-23" w:hanging="357"/>
        <w:contextualSpacing w:val="0"/>
        <w:rPr>
          <w:rFonts w:ascii="Arial" w:eastAsia="Arial" w:hAnsi="Arial" w:cs="Arial"/>
          <w:i/>
          <w:color w:val="010101"/>
          <w:lang w:val="de-DE"/>
        </w:rPr>
      </w:pPr>
      <w:r w:rsidRPr="00381A05">
        <w:rPr>
          <w:rFonts w:ascii="Arial" w:eastAsia="Arial" w:hAnsi="Arial" w:cs="Arial"/>
          <w:color w:val="010101"/>
          <w:lang w:val="de-DE"/>
        </w:rPr>
        <w:t xml:space="preserve">Welche Investitionen </w:t>
      </w:r>
      <w:r w:rsidRPr="002E389D">
        <w:rPr>
          <w:rFonts w:ascii="Arial" w:eastAsia="Arial" w:hAnsi="Arial" w:cs="Arial"/>
          <w:color w:val="010101"/>
          <w:lang w:val="de-DE"/>
        </w:rPr>
        <w:t>sind</w:t>
      </w:r>
      <w:r w:rsidRPr="00381A05">
        <w:rPr>
          <w:rFonts w:ascii="Arial" w:eastAsia="Arial" w:hAnsi="Arial" w:cs="Arial"/>
          <w:color w:val="010101"/>
          <w:lang w:val="de-DE"/>
        </w:rPr>
        <w:t xml:space="preserve"> </w:t>
      </w:r>
      <w:r w:rsidRPr="002E389D">
        <w:rPr>
          <w:rFonts w:ascii="Arial" w:eastAsia="Arial" w:hAnsi="Arial" w:cs="Arial"/>
          <w:color w:val="010101"/>
          <w:lang w:val="de-DE"/>
        </w:rPr>
        <w:t>zur</w:t>
      </w:r>
      <w:r w:rsidRPr="00381A05">
        <w:rPr>
          <w:rFonts w:ascii="Arial" w:eastAsia="Arial" w:hAnsi="Arial" w:cs="Arial"/>
          <w:color w:val="010101"/>
          <w:lang w:val="de-DE"/>
        </w:rPr>
        <w:t xml:space="preserve"> </w:t>
      </w:r>
      <w:r w:rsidRPr="002E389D">
        <w:rPr>
          <w:rFonts w:ascii="Arial" w:eastAsia="Arial" w:hAnsi="Arial" w:cs="Arial"/>
          <w:color w:val="010101"/>
          <w:lang w:val="de-DE"/>
        </w:rPr>
        <w:t>Realisierung</w:t>
      </w:r>
      <w:r w:rsidRPr="00381A05">
        <w:rPr>
          <w:rFonts w:ascii="Arial" w:eastAsia="Arial" w:hAnsi="Arial" w:cs="Arial"/>
          <w:color w:val="010101"/>
          <w:lang w:val="de-DE"/>
        </w:rPr>
        <w:t xml:space="preserve"> </w:t>
      </w:r>
      <w:r w:rsidRPr="002E389D">
        <w:rPr>
          <w:rFonts w:ascii="Arial" w:eastAsia="Arial" w:hAnsi="Arial" w:cs="Arial"/>
          <w:color w:val="010101"/>
          <w:lang w:val="de-DE"/>
        </w:rPr>
        <w:t>der</w:t>
      </w:r>
      <w:r w:rsidRPr="00381A05">
        <w:rPr>
          <w:rFonts w:ascii="Arial" w:eastAsia="Arial" w:hAnsi="Arial" w:cs="Arial"/>
          <w:color w:val="010101"/>
          <w:lang w:val="de-DE"/>
        </w:rPr>
        <w:t xml:space="preserve"> </w:t>
      </w:r>
      <w:r w:rsidRPr="002E389D">
        <w:rPr>
          <w:rFonts w:ascii="Arial" w:eastAsia="Arial" w:hAnsi="Arial" w:cs="Arial"/>
          <w:color w:val="010101"/>
          <w:lang w:val="de-DE"/>
        </w:rPr>
        <w:t>Einsparpotenziale</w:t>
      </w:r>
      <w:r w:rsidRPr="00381A05">
        <w:rPr>
          <w:rFonts w:ascii="Arial" w:eastAsia="Arial" w:hAnsi="Arial" w:cs="Arial"/>
          <w:color w:val="010101"/>
          <w:lang w:val="de-DE"/>
        </w:rPr>
        <w:t xml:space="preserve"> erforderlich?</w:t>
      </w:r>
      <w:r>
        <w:rPr>
          <w:rFonts w:ascii="Arial" w:eastAsia="Arial" w:hAnsi="Arial" w:cs="Arial"/>
          <w:color w:val="010101"/>
          <w:lang w:val="de-DE"/>
        </w:rPr>
        <w:t xml:space="preserve"> </w:t>
      </w:r>
      <w:r>
        <w:rPr>
          <w:rFonts w:ascii="Arial" w:eastAsia="Arial" w:hAnsi="Arial" w:cs="Arial"/>
          <w:color w:val="010101"/>
          <w:lang w:val="de-DE"/>
        </w:rPr>
        <w:br/>
      </w:r>
      <w:r w:rsidRPr="00FE1B82">
        <w:rPr>
          <w:rFonts w:ascii="Arial" w:eastAsia="Arial" w:hAnsi="Arial" w:cs="Arial"/>
          <w:i/>
          <w:color w:val="010101"/>
          <w:lang w:val="de-DE"/>
        </w:rPr>
        <w:t xml:space="preserve">(An dieser Stelle sollte auch die wirtschaftliche Bewertung </w:t>
      </w:r>
      <w:r w:rsidR="001F64F3">
        <w:rPr>
          <w:rFonts w:ascii="Arial" w:eastAsia="Arial" w:hAnsi="Arial" w:cs="Arial"/>
          <w:i/>
          <w:color w:val="010101"/>
          <w:lang w:val="de-DE"/>
        </w:rPr>
        <w:t xml:space="preserve">und die Berechnung der Amortisationszeit </w:t>
      </w:r>
      <w:r w:rsidRPr="00FE1B82">
        <w:rPr>
          <w:rFonts w:ascii="Arial" w:eastAsia="Arial" w:hAnsi="Arial" w:cs="Arial"/>
          <w:i/>
          <w:color w:val="010101"/>
          <w:lang w:val="de-DE"/>
        </w:rPr>
        <w:t>erfolgen</w:t>
      </w:r>
      <w:r w:rsidR="00FE1B82" w:rsidRPr="00FE1B82">
        <w:rPr>
          <w:rFonts w:ascii="Arial" w:eastAsia="Arial" w:hAnsi="Arial" w:cs="Arial"/>
          <w:i/>
          <w:color w:val="010101"/>
          <w:lang w:val="de-DE"/>
        </w:rPr>
        <w:t>; Nachweise ggf. als Anlage ergänzen</w:t>
      </w:r>
      <w:r w:rsidRPr="00FE1B82">
        <w:rPr>
          <w:rFonts w:ascii="Arial" w:eastAsia="Arial" w:hAnsi="Arial" w:cs="Arial"/>
          <w:i/>
          <w:color w:val="010101"/>
          <w:lang w:val="de-DE"/>
        </w:rPr>
        <w:t>)</w:t>
      </w:r>
    </w:p>
    <w:p w14:paraId="411A612C" w14:textId="77777777" w:rsidR="007F483A" w:rsidRPr="007F483A" w:rsidRDefault="007F483A" w:rsidP="007F483A">
      <w:pPr>
        <w:spacing w:after="120" w:line="240" w:lineRule="auto"/>
        <w:ind w:left="357" w:right="-23"/>
        <w:rPr>
          <w:rFonts w:ascii="Arial" w:eastAsia="Arial" w:hAnsi="Arial" w:cs="Arial"/>
          <w:i/>
          <w:color w:val="010101"/>
          <w:lang w:val="de-DE"/>
        </w:rPr>
      </w:pPr>
    </w:p>
    <w:p w14:paraId="46F3436E" w14:textId="39A939AB" w:rsidR="00DF7D06" w:rsidRDefault="00DF7D06" w:rsidP="00A71979">
      <w:pPr>
        <w:shd w:val="clear" w:color="auto" w:fill="D9D9D9" w:themeFill="background1" w:themeFillShade="D9"/>
        <w:spacing w:after="0"/>
        <w:rPr>
          <w:rFonts w:ascii="Arial" w:eastAsia="Arial" w:hAnsi="Arial" w:cs="Arial"/>
          <w:sz w:val="20"/>
          <w:szCs w:val="20"/>
          <w:lang w:val="de-DE"/>
        </w:rPr>
      </w:pPr>
      <w:r w:rsidRPr="00381A05">
        <w:rPr>
          <w:rFonts w:ascii="Arial" w:eastAsia="Arial" w:hAnsi="Arial" w:cs="Arial"/>
          <w:sz w:val="20"/>
          <w:szCs w:val="20"/>
          <w:lang w:val="de-DE"/>
        </w:rPr>
        <w:t>TEXT</w:t>
      </w:r>
    </w:p>
    <w:p w14:paraId="0544C7E0" w14:textId="77777777" w:rsidR="00CB65D7" w:rsidRPr="00381A05" w:rsidRDefault="00CB65D7" w:rsidP="00DF7D06">
      <w:pPr>
        <w:shd w:val="clear" w:color="auto" w:fill="D9D9D9" w:themeFill="background1" w:themeFillShade="D9"/>
        <w:rPr>
          <w:rFonts w:ascii="Arial" w:eastAsia="Arial" w:hAnsi="Arial" w:cs="Arial"/>
          <w:sz w:val="20"/>
          <w:szCs w:val="20"/>
          <w:lang w:val="de-DE"/>
        </w:rPr>
      </w:pPr>
    </w:p>
    <w:p w14:paraId="6CB8AF8D" w14:textId="77777777" w:rsidR="00CB65D7" w:rsidRPr="00CB65D7" w:rsidRDefault="00CB65D7" w:rsidP="00CB65D7">
      <w:pPr>
        <w:spacing w:after="120" w:line="240" w:lineRule="auto"/>
        <w:ind w:right="-23"/>
        <w:rPr>
          <w:rFonts w:ascii="Arial" w:eastAsia="Arial" w:hAnsi="Arial" w:cs="Arial"/>
          <w:color w:val="010101"/>
          <w:lang w:val="de-DE"/>
        </w:rPr>
      </w:pPr>
    </w:p>
    <w:p w14:paraId="4200B2BB" w14:textId="2C16255F" w:rsidR="00FD3EC9" w:rsidRPr="00DF7D06" w:rsidRDefault="007F483A" w:rsidP="00DF7D06">
      <w:pPr>
        <w:pStyle w:val="Listenabsatz"/>
        <w:numPr>
          <w:ilvl w:val="0"/>
          <w:numId w:val="8"/>
        </w:numPr>
        <w:spacing w:after="120" w:line="240" w:lineRule="auto"/>
        <w:ind w:left="714" w:right="-23" w:hanging="357"/>
        <w:contextualSpacing w:val="0"/>
        <w:rPr>
          <w:rFonts w:ascii="Arial" w:eastAsia="Arial" w:hAnsi="Arial" w:cs="Arial"/>
          <w:color w:val="010101"/>
          <w:lang w:val="de-DE"/>
        </w:rPr>
      </w:pPr>
      <w:r>
        <w:rPr>
          <w:rFonts w:ascii="Arial" w:eastAsia="Arial" w:hAnsi="Arial" w:cs="Arial"/>
          <w:color w:val="010101"/>
          <w:lang w:val="de-DE"/>
        </w:rPr>
        <w:t xml:space="preserve">Welche Effekte haben die vorgeschlagenen Maßnahmen auf das Unternehmen? </w:t>
      </w:r>
    </w:p>
    <w:p w14:paraId="2A1715DF" w14:textId="2DCB9498" w:rsidR="0077222F" w:rsidRDefault="0077222F" w:rsidP="0077222F">
      <w:pPr>
        <w:spacing w:before="65" w:after="120" w:line="240" w:lineRule="auto"/>
        <w:ind w:left="119" w:right="-23"/>
        <w:rPr>
          <w:rFonts w:ascii="Arial" w:eastAsia="Arial" w:hAnsi="Arial" w:cs="Arial"/>
          <w:i/>
          <w:sz w:val="20"/>
          <w:szCs w:val="20"/>
          <w:lang w:val="de-DE"/>
        </w:rPr>
      </w:pPr>
      <w:r w:rsidRPr="0077222F">
        <w:rPr>
          <w:rFonts w:ascii="Arial" w:eastAsia="Arial" w:hAnsi="Arial" w:cs="Arial"/>
          <w:i/>
          <w:sz w:val="20"/>
          <w:szCs w:val="20"/>
          <w:lang w:val="de-DE"/>
        </w:rPr>
        <w:t>Bitte</w:t>
      </w:r>
      <w:r w:rsidRPr="0077222F">
        <w:rPr>
          <w:rFonts w:ascii="Arial" w:eastAsia="Arial" w:hAnsi="Arial" w:cs="Arial"/>
          <w:i/>
          <w:spacing w:val="-5"/>
          <w:sz w:val="20"/>
          <w:szCs w:val="20"/>
          <w:lang w:val="de-DE"/>
        </w:rPr>
        <w:t xml:space="preserve"> </w:t>
      </w:r>
      <w:r w:rsidRPr="0077222F">
        <w:rPr>
          <w:rFonts w:ascii="Arial" w:eastAsia="Arial" w:hAnsi="Arial" w:cs="Arial"/>
          <w:i/>
          <w:spacing w:val="1"/>
          <w:sz w:val="20"/>
          <w:szCs w:val="20"/>
          <w:lang w:val="de-DE"/>
        </w:rPr>
        <w:t>qu</w:t>
      </w:r>
      <w:r w:rsidRPr="0077222F">
        <w:rPr>
          <w:rFonts w:ascii="Arial" w:eastAsia="Arial" w:hAnsi="Arial" w:cs="Arial"/>
          <w:i/>
          <w:spacing w:val="-1"/>
          <w:sz w:val="20"/>
          <w:szCs w:val="20"/>
          <w:lang w:val="de-DE"/>
        </w:rPr>
        <w:t>a</w:t>
      </w:r>
      <w:r w:rsidRPr="0077222F">
        <w:rPr>
          <w:rFonts w:ascii="Arial" w:eastAsia="Arial" w:hAnsi="Arial" w:cs="Arial"/>
          <w:i/>
          <w:spacing w:val="1"/>
          <w:sz w:val="20"/>
          <w:szCs w:val="20"/>
          <w:lang w:val="de-DE"/>
        </w:rPr>
        <w:t>n</w:t>
      </w:r>
      <w:r w:rsidRPr="0077222F">
        <w:rPr>
          <w:rFonts w:ascii="Arial" w:eastAsia="Arial" w:hAnsi="Arial" w:cs="Arial"/>
          <w:i/>
          <w:sz w:val="20"/>
          <w:szCs w:val="20"/>
          <w:lang w:val="de-DE"/>
        </w:rPr>
        <w:t>tif</w:t>
      </w:r>
      <w:r w:rsidRPr="0077222F">
        <w:rPr>
          <w:rFonts w:ascii="Arial" w:eastAsia="Arial" w:hAnsi="Arial" w:cs="Arial"/>
          <w:i/>
          <w:spacing w:val="2"/>
          <w:sz w:val="20"/>
          <w:szCs w:val="20"/>
          <w:lang w:val="de-DE"/>
        </w:rPr>
        <w:t>i</w:t>
      </w:r>
      <w:r w:rsidRPr="0077222F">
        <w:rPr>
          <w:rFonts w:ascii="Arial" w:eastAsia="Arial" w:hAnsi="Arial" w:cs="Arial"/>
          <w:i/>
          <w:spacing w:val="-5"/>
          <w:sz w:val="20"/>
          <w:szCs w:val="20"/>
          <w:lang w:val="de-DE"/>
        </w:rPr>
        <w:t>z</w:t>
      </w:r>
      <w:r w:rsidRPr="0077222F">
        <w:rPr>
          <w:rFonts w:ascii="Arial" w:eastAsia="Arial" w:hAnsi="Arial" w:cs="Arial"/>
          <w:i/>
          <w:sz w:val="20"/>
          <w:szCs w:val="20"/>
          <w:lang w:val="de-DE"/>
        </w:rPr>
        <w:t>iere</w:t>
      </w:r>
      <w:r w:rsidRPr="0077222F">
        <w:rPr>
          <w:rFonts w:ascii="Arial" w:eastAsia="Arial" w:hAnsi="Arial" w:cs="Arial"/>
          <w:i/>
          <w:spacing w:val="1"/>
          <w:sz w:val="20"/>
          <w:szCs w:val="20"/>
          <w:lang w:val="de-DE"/>
        </w:rPr>
        <w:t>n</w:t>
      </w:r>
      <w:r>
        <w:rPr>
          <w:rFonts w:ascii="Arial" w:eastAsia="Arial" w:hAnsi="Arial" w:cs="Arial"/>
          <w:i/>
          <w:spacing w:val="1"/>
          <w:sz w:val="20"/>
          <w:szCs w:val="20"/>
          <w:lang w:val="de-DE"/>
        </w:rPr>
        <w:t xml:space="preserve"> (</w:t>
      </w:r>
      <w:r w:rsidRPr="00DF7D06">
        <w:rPr>
          <w:rFonts w:ascii="Arial" w:eastAsia="Arial" w:hAnsi="Arial" w:cs="Arial"/>
          <w:i/>
          <w:spacing w:val="1"/>
          <w:sz w:val="20"/>
          <w:szCs w:val="20"/>
          <w:lang w:val="de-DE"/>
        </w:rPr>
        <w:t>soweit möglich</w:t>
      </w:r>
      <w:r>
        <w:rPr>
          <w:rFonts w:ascii="Arial" w:eastAsia="Arial" w:hAnsi="Arial" w:cs="Arial"/>
          <w:i/>
          <w:spacing w:val="1"/>
          <w:sz w:val="20"/>
          <w:szCs w:val="20"/>
          <w:lang w:val="de-DE"/>
        </w:rPr>
        <w:t>)</w:t>
      </w:r>
      <w:r w:rsidRPr="0077222F">
        <w:rPr>
          <w:rFonts w:ascii="Arial" w:eastAsia="Arial" w:hAnsi="Arial" w:cs="Arial"/>
          <w:i/>
          <w:sz w:val="20"/>
          <w:szCs w:val="20"/>
          <w:lang w:val="de-DE"/>
        </w:rPr>
        <w:t>!!</w:t>
      </w:r>
    </w:p>
    <w:p w14:paraId="76105F36" w14:textId="5C80211C" w:rsidR="0077222F" w:rsidRPr="0077222F" w:rsidRDefault="0077222F" w:rsidP="0077222F">
      <w:pPr>
        <w:spacing w:before="65" w:after="120" w:line="240" w:lineRule="auto"/>
        <w:ind w:left="119" w:right="-23"/>
        <w:rPr>
          <w:rFonts w:ascii="Arial" w:eastAsia="Arial" w:hAnsi="Arial" w:cs="Arial"/>
          <w:sz w:val="20"/>
          <w:szCs w:val="20"/>
          <w:lang w:val="de-DE"/>
        </w:rPr>
      </w:pPr>
      <w:r w:rsidRPr="0077222F">
        <w:rPr>
          <w:rFonts w:ascii="Arial" w:eastAsia="Arial" w:hAnsi="Arial" w:cs="Arial"/>
          <w:sz w:val="20"/>
          <w:szCs w:val="20"/>
          <w:lang w:val="de-DE"/>
        </w:rPr>
        <w:t xml:space="preserve">Vergleichszeitraum: </w:t>
      </w:r>
    </w:p>
    <w:p w14:paraId="52AEC6E8" w14:textId="2F0EDC0A" w:rsidR="0077222F" w:rsidRDefault="0077222F" w:rsidP="00FE1B82">
      <w:pPr>
        <w:tabs>
          <w:tab w:val="left" w:pos="7920"/>
        </w:tabs>
        <w:spacing w:before="2" w:after="120" w:line="240" w:lineRule="auto"/>
        <w:ind w:left="119" w:right="-23"/>
        <w:rPr>
          <w:rFonts w:ascii="Arial" w:eastAsia="Arial" w:hAnsi="Arial" w:cs="Arial"/>
          <w:sz w:val="20"/>
          <w:szCs w:val="20"/>
          <w:lang w:val="de-DE"/>
        </w:rPr>
      </w:pPr>
      <w:r w:rsidRPr="0077222F">
        <w:rPr>
          <w:rFonts w:ascii="Arial" w:eastAsia="Arial" w:hAnsi="Arial" w:cs="Arial"/>
          <w:sz w:val="20"/>
          <w:szCs w:val="20"/>
          <w:lang w:val="de-DE"/>
        </w:rPr>
        <w:t>□</w:t>
      </w:r>
      <w:r w:rsidRPr="0077222F">
        <w:rPr>
          <w:rFonts w:ascii="Arial" w:eastAsia="Arial" w:hAnsi="Arial" w:cs="Arial"/>
          <w:spacing w:val="4"/>
          <w:sz w:val="20"/>
          <w:szCs w:val="20"/>
          <w:lang w:val="de-DE"/>
        </w:rPr>
        <w:t xml:space="preserve"> </w:t>
      </w:r>
      <w:r w:rsidRPr="0077222F">
        <w:rPr>
          <w:rFonts w:ascii="Arial" w:eastAsia="Arial" w:hAnsi="Arial" w:cs="Arial"/>
          <w:spacing w:val="8"/>
          <w:sz w:val="20"/>
          <w:szCs w:val="20"/>
          <w:lang w:val="de-DE"/>
        </w:rPr>
        <w:t>W</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t</w:t>
      </w:r>
      <w:r w:rsidRPr="0077222F">
        <w:rPr>
          <w:rFonts w:ascii="Arial" w:eastAsia="Arial" w:hAnsi="Arial" w:cs="Arial"/>
          <w:spacing w:val="1"/>
          <w:sz w:val="20"/>
          <w:szCs w:val="20"/>
          <w:lang w:val="de-DE"/>
        </w:rPr>
        <w:t>t</w:t>
      </w:r>
      <w:r w:rsidRPr="0077222F">
        <w:rPr>
          <w:rFonts w:ascii="Arial" w:eastAsia="Arial" w:hAnsi="Arial" w:cs="Arial"/>
          <w:spacing w:val="-1"/>
          <w:sz w:val="20"/>
          <w:szCs w:val="20"/>
          <w:lang w:val="de-DE"/>
        </w:rPr>
        <w:t>b</w:t>
      </w:r>
      <w:r w:rsidRPr="0077222F">
        <w:rPr>
          <w:rFonts w:ascii="Arial" w:eastAsia="Arial" w:hAnsi="Arial" w:cs="Arial"/>
          <w:spacing w:val="1"/>
          <w:sz w:val="20"/>
          <w:szCs w:val="20"/>
          <w:lang w:val="de-DE"/>
        </w:rPr>
        <w:t>e</w:t>
      </w:r>
      <w:r w:rsidRPr="0077222F">
        <w:rPr>
          <w:rFonts w:ascii="Arial" w:eastAsia="Arial" w:hAnsi="Arial" w:cs="Arial"/>
          <w:spacing w:val="-3"/>
          <w:sz w:val="20"/>
          <w:szCs w:val="20"/>
          <w:lang w:val="de-DE"/>
        </w:rPr>
        <w:t>w</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rbs</w:t>
      </w:r>
      <w:r w:rsidRPr="0077222F">
        <w:rPr>
          <w:rFonts w:ascii="Arial" w:eastAsia="Arial" w:hAnsi="Arial" w:cs="Arial"/>
          <w:spacing w:val="-2"/>
          <w:sz w:val="20"/>
          <w:szCs w:val="20"/>
          <w:lang w:val="de-DE"/>
        </w:rPr>
        <w:t>v</w:t>
      </w:r>
      <w:r w:rsidRPr="0077222F">
        <w:rPr>
          <w:rFonts w:ascii="Arial" w:eastAsia="Arial" w:hAnsi="Arial" w:cs="Arial"/>
          <w:spacing w:val="1"/>
          <w:sz w:val="20"/>
          <w:szCs w:val="20"/>
          <w:lang w:val="de-DE"/>
        </w:rPr>
        <w:t>o</w:t>
      </w:r>
      <w:r w:rsidRPr="0077222F">
        <w:rPr>
          <w:rFonts w:ascii="Arial" w:eastAsia="Arial" w:hAnsi="Arial" w:cs="Arial"/>
          <w:sz w:val="20"/>
          <w:szCs w:val="20"/>
          <w:lang w:val="de-DE"/>
        </w:rPr>
        <w:t>rtei</w:t>
      </w:r>
      <w:r w:rsidRPr="0077222F">
        <w:rPr>
          <w:rFonts w:ascii="Arial" w:eastAsia="Arial" w:hAnsi="Arial" w:cs="Arial"/>
          <w:spacing w:val="1"/>
          <w:sz w:val="20"/>
          <w:szCs w:val="20"/>
          <w:lang w:val="de-DE"/>
        </w:rPr>
        <w:t>l</w:t>
      </w:r>
      <w:r w:rsidRPr="0077222F">
        <w:rPr>
          <w:rFonts w:ascii="Arial" w:eastAsia="Arial" w:hAnsi="Arial" w:cs="Arial"/>
          <w:sz w:val="20"/>
          <w:szCs w:val="20"/>
          <w:lang w:val="de-DE"/>
        </w:rPr>
        <w:t>e</w:t>
      </w:r>
      <w:r w:rsidRPr="0077222F">
        <w:rPr>
          <w:rFonts w:ascii="Arial" w:eastAsia="Arial" w:hAnsi="Arial" w:cs="Arial"/>
          <w:spacing w:val="1"/>
          <w:sz w:val="20"/>
          <w:szCs w:val="20"/>
          <w:lang w:val="de-DE"/>
        </w:rPr>
        <w:t xml:space="preserve"> </w:t>
      </w:r>
      <w:r w:rsidRPr="0077222F">
        <w:rPr>
          <w:rFonts w:ascii="Arial" w:eastAsia="Arial" w:hAnsi="Arial" w:cs="Arial"/>
          <w:sz w:val="20"/>
          <w:szCs w:val="20"/>
          <w:lang w:val="de-DE"/>
        </w:rPr>
        <w:t>(V</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rä</w:t>
      </w:r>
      <w:r w:rsidRPr="0077222F">
        <w:rPr>
          <w:rFonts w:ascii="Arial" w:eastAsia="Arial" w:hAnsi="Arial" w:cs="Arial"/>
          <w:spacing w:val="-1"/>
          <w:sz w:val="20"/>
          <w:szCs w:val="20"/>
          <w:lang w:val="de-DE"/>
        </w:rPr>
        <w:t>n</w:t>
      </w:r>
      <w:r w:rsidRPr="0077222F">
        <w:rPr>
          <w:rFonts w:ascii="Arial" w:eastAsia="Arial" w:hAnsi="Arial" w:cs="Arial"/>
          <w:spacing w:val="1"/>
          <w:sz w:val="20"/>
          <w:szCs w:val="20"/>
          <w:lang w:val="de-DE"/>
        </w:rPr>
        <w:t>de</w:t>
      </w:r>
      <w:r w:rsidRPr="0077222F">
        <w:rPr>
          <w:rFonts w:ascii="Arial" w:eastAsia="Arial" w:hAnsi="Arial" w:cs="Arial"/>
          <w:sz w:val="20"/>
          <w:szCs w:val="20"/>
          <w:lang w:val="de-DE"/>
        </w:rPr>
        <w:t>r</w:t>
      </w:r>
      <w:r w:rsidRPr="0077222F">
        <w:rPr>
          <w:rFonts w:ascii="Arial" w:eastAsia="Arial" w:hAnsi="Arial" w:cs="Arial"/>
          <w:spacing w:val="-2"/>
          <w:sz w:val="20"/>
          <w:szCs w:val="20"/>
          <w:lang w:val="de-DE"/>
        </w:rPr>
        <w:t>u</w:t>
      </w:r>
      <w:r w:rsidRPr="0077222F">
        <w:rPr>
          <w:rFonts w:ascii="Arial" w:eastAsia="Arial" w:hAnsi="Arial" w:cs="Arial"/>
          <w:spacing w:val="1"/>
          <w:sz w:val="20"/>
          <w:szCs w:val="20"/>
          <w:lang w:val="de-DE"/>
        </w:rPr>
        <w:t>n</w:t>
      </w:r>
      <w:r w:rsidRPr="0077222F">
        <w:rPr>
          <w:rFonts w:ascii="Arial" w:eastAsia="Arial" w:hAnsi="Arial" w:cs="Arial"/>
          <w:sz w:val="20"/>
          <w:szCs w:val="20"/>
          <w:lang w:val="de-DE"/>
        </w:rPr>
        <w:t>g</w:t>
      </w:r>
      <w:r w:rsidRPr="0077222F">
        <w:rPr>
          <w:rFonts w:ascii="Arial" w:eastAsia="Arial" w:hAnsi="Arial" w:cs="Arial"/>
          <w:spacing w:val="-1"/>
          <w:sz w:val="20"/>
          <w:szCs w:val="20"/>
          <w:lang w:val="de-DE"/>
        </w:rPr>
        <w:t xml:space="preserve"> </w:t>
      </w:r>
      <w:r w:rsidRPr="0077222F">
        <w:rPr>
          <w:rFonts w:ascii="Arial" w:eastAsia="Arial" w:hAnsi="Arial" w:cs="Arial"/>
          <w:spacing w:val="1"/>
          <w:sz w:val="20"/>
          <w:szCs w:val="20"/>
          <w:lang w:val="de-DE"/>
        </w:rPr>
        <w:t>de</w:t>
      </w:r>
      <w:r w:rsidRPr="0077222F">
        <w:rPr>
          <w:rFonts w:ascii="Arial" w:eastAsia="Arial" w:hAnsi="Arial" w:cs="Arial"/>
          <w:sz w:val="20"/>
          <w:szCs w:val="20"/>
          <w:lang w:val="de-DE"/>
        </w:rPr>
        <w:t xml:space="preserve">s </w:t>
      </w:r>
      <w:r w:rsidRPr="0077222F">
        <w:rPr>
          <w:rFonts w:ascii="Arial" w:eastAsia="Arial" w:hAnsi="Arial" w:cs="Arial"/>
          <w:spacing w:val="-3"/>
          <w:sz w:val="20"/>
          <w:szCs w:val="20"/>
          <w:lang w:val="de-DE"/>
        </w:rPr>
        <w:t>M</w:t>
      </w:r>
      <w:r w:rsidRPr="0077222F">
        <w:rPr>
          <w:rFonts w:ascii="Arial" w:eastAsia="Arial" w:hAnsi="Arial" w:cs="Arial"/>
          <w:spacing w:val="1"/>
          <w:sz w:val="20"/>
          <w:szCs w:val="20"/>
          <w:lang w:val="de-DE"/>
        </w:rPr>
        <w:t>a</w:t>
      </w:r>
      <w:r w:rsidRPr="0077222F">
        <w:rPr>
          <w:rFonts w:ascii="Arial" w:eastAsia="Arial" w:hAnsi="Arial" w:cs="Arial"/>
          <w:sz w:val="20"/>
          <w:szCs w:val="20"/>
          <w:lang w:val="de-DE"/>
        </w:rPr>
        <w:t>rkta</w:t>
      </w:r>
      <w:r w:rsidRPr="0077222F">
        <w:rPr>
          <w:rFonts w:ascii="Arial" w:eastAsia="Arial" w:hAnsi="Arial" w:cs="Arial"/>
          <w:spacing w:val="1"/>
          <w:sz w:val="20"/>
          <w:szCs w:val="20"/>
          <w:lang w:val="de-DE"/>
        </w:rPr>
        <w:t>n</w:t>
      </w:r>
      <w:r w:rsidRPr="0077222F">
        <w:rPr>
          <w:rFonts w:ascii="Arial" w:eastAsia="Arial" w:hAnsi="Arial" w:cs="Arial"/>
          <w:spacing w:val="-2"/>
          <w:sz w:val="20"/>
          <w:szCs w:val="20"/>
          <w:lang w:val="de-DE"/>
        </w:rPr>
        <w:t>t</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i</w:t>
      </w:r>
      <w:r w:rsidRPr="0077222F">
        <w:rPr>
          <w:rFonts w:ascii="Arial" w:eastAsia="Arial" w:hAnsi="Arial" w:cs="Arial"/>
          <w:spacing w:val="-1"/>
          <w:sz w:val="20"/>
          <w:szCs w:val="20"/>
          <w:lang w:val="de-DE"/>
        </w:rPr>
        <w:t>l</w:t>
      </w:r>
      <w:r w:rsidRPr="0077222F">
        <w:rPr>
          <w:rFonts w:ascii="Arial" w:eastAsia="Arial" w:hAnsi="Arial" w:cs="Arial"/>
          <w:sz w:val="20"/>
          <w:szCs w:val="20"/>
          <w:lang w:val="de-DE"/>
        </w:rPr>
        <w:t>s in</w:t>
      </w:r>
      <w:r w:rsidRPr="0077222F">
        <w:rPr>
          <w:rFonts w:ascii="Arial" w:eastAsia="Arial" w:hAnsi="Arial" w:cs="Arial"/>
          <w:spacing w:val="1"/>
          <w:sz w:val="20"/>
          <w:szCs w:val="20"/>
          <w:lang w:val="de-DE"/>
        </w:rPr>
        <w:t xml:space="preserve"> </w:t>
      </w:r>
      <w:r w:rsidRPr="0077222F">
        <w:rPr>
          <w:rFonts w:ascii="Arial" w:eastAsia="Arial" w:hAnsi="Arial" w:cs="Arial"/>
          <w:sz w:val="20"/>
          <w:szCs w:val="20"/>
          <w:lang w:val="de-DE"/>
        </w:rPr>
        <w:t xml:space="preserve">%: </w:t>
      </w:r>
      <w:r w:rsidRPr="0077222F">
        <w:rPr>
          <w:rFonts w:ascii="Arial" w:eastAsia="Arial" w:hAnsi="Arial" w:cs="Arial"/>
          <w:sz w:val="20"/>
          <w:szCs w:val="20"/>
          <w:u w:val="single" w:color="000000"/>
          <w:lang w:val="de-DE"/>
        </w:rPr>
        <w:t xml:space="preserve"> </w:t>
      </w:r>
      <w:r w:rsidRPr="0077222F">
        <w:rPr>
          <w:rFonts w:ascii="Arial" w:eastAsia="Arial" w:hAnsi="Arial" w:cs="Arial"/>
          <w:sz w:val="20"/>
          <w:szCs w:val="20"/>
          <w:u w:val="single" w:color="000000"/>
          <w:lang w:val="de-DE"/>
        </w:rPr>
        <w:tab/>
      </w:r>
      <w:r w:rsidRPr="0077222F">
        <w:rPr>
          <w:rFonts w:ascii="Arial" w:eastAsia="Arial" w:hAnsi="Arial" w:cs="Arial"/>
          <w:sz w:val="20"/>
          <w:szCs w:val="20"/>
          <w:lang w:val="de-DE"/>
        </w:rPr>
        <w:t>)</w:t>
      </w:r>
    </w:p>
    <w:p w14:paraId="681C2B05" w14:textId="6A3DAC79" w:rsidR="00FE1B82" w:rsidRDefault="00FE1B82" w:rsidP="00FE1B82">
      <w:pPr>
        <w:shd w:val="clear" w:color="auto" w:fill="BFBFBF" w:themeFill="background1" w:themeFillShade="BF"/>
        <w:tabs>
          <w:tab w:val="left" w:pos="7920"/>
        </w:tabs>
        <w:spacing w:before="2" w:after="120" w:line="240" w:lineRule="auto"/>
        <w:ind w:left="119" w:right="-20"/>
        <w:rPr>
          <w:rFonts w:ascii="Arial" w:eastAsia="Arial" w:hAnsi="Arial" w:cs="Arial"/>
          <w:sz w:val="20"/>
          <w:szCs w:val="20"/>
          <w:lang w:val="de-DE"/>
        </w:rPr>
      </w:pPr>
      <w:r>
        <w:rPr>
          <w:rFonts w:ascii="Arial" w:eastAsia="Arial" w:hAnsi="Arial" w:cs="Arial"/>
          <w:sz w:val="20"/>
          <w:szCs w:val="20"/>
          <w:lang w:val="de-DE"/>
        </w:rPr>
        <w:t xml:space="preserve">Textfeld für ergänzende Erläuterungen, falls nicht quantifizierbar: </w:t>
      </w:r>
    </w:p>
    <w:p w14:paraId="5B0E7B3E" w14:textId="77777777" w:rsidR="00E866AA" w:rsidRPr="0077222F" w:rsidRDefault="00E866AA" w:rsidP="00FE1B82">
      <w:pPr>
        <w:shd w:val="clear" w:color="auto" w:fill="BFBFBF" w:themeFill="background1" w:themeFillShade="BF"/>
        <w:tabs>
          <w:tab w:val="left" w:pos="7920"/>
        </w:tabs>
        <w:spacing w:before="2" w:after="120" w:line="240" w:lineRule="auto"/>
        <w:ind w:left="119" w:right="-20"/>
        <w:rPr>
          <w:rFonts w:ascii="Arial" w:eastAsia="Arial" w:hAnsi="Arial" w:cs="Arial"/>
          <w:sz w:val="20"/>
          <w:szCs w:val="20"/>
          <w:lang w:val="de-DE"/>
        </w:rPr>
      </w:pPr>
    </w:p>
    <w:p w14:paraId="4CC49E64" w14:textId="77777777" w:rsidR="00FE1B82" w:rsidRPr="0077222F" w:rsidRDefault="00FE1B82" w:rsidP="00FE1B82">
      <w:pPr>
        <w:tabs>
          <w:tab w:val="left" w:pos="4920"/>
        </w:tabs>
        <w:spacing w:after="120" w:line="368"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position w:val="-1"/>
          <w:sz w:val="20"/>
          <w:szCs w:val="20"/>
          <w:lang w:val="de-DE"/>
        </w:rPr>
        <w:t>A</w:t>
      </w:r>
      <w:r w:rsidRPr="0077222F">
        <w:rPr>
          <w:rFonts w:ascii="Arial" w:eastAsia="Arial" w:hAnsi="Arial" w:cs="Arial"/>
          <w:spacing w:val="1"/>
          <w:position w:val="-1"/>
          <w:sz w:val="20"/>
          <w:szCs w:val="20"/>
          <w:lang w:val="de-DE"/>
        </w:rPr>
        <w:t>u</w:t>
      </w:r>
      <w:r w:rsidRPr="0077222F">
        <w:rPr>
          <w:rFonts w:ascii="Arial" w:eastAsia="Arial" w:hAnsi="Arial" w:cs="Arial"/>
          <w:position w:val="-1"/>
          <w:sz w:val="20"/>
          <w:szCs w:val="20"/>
          <w:lang w:val="de-DE"/>
        </w:rPr>
        <w:t>ssc</w:t>
      </w:r>
      <w:r w:rsidRPr="0077222F">
        <w:rPr>
          <w:rFonts w:ascii="Arial" w:eastAsia="Arial" w:hAnsi="Arial" w:cs="Arial"/>
          <w:spacing w:val="1"/>
          <w:position w:val="-1"/>
          <w:sz w:val="20"/>
          <w:szCs w:val="20"/>
          <w:lang w:val="de-DE"/>
        </w:rPr>
        <w:t>hu</w:t>
      </w:r>
      <w:r w:rsidRPr="0077222F">
        <w:rPr>
          <w:rFonts w:ascii="Arial" w:eastAsia="Arial" w:hAnsi="Arial" w:cs="Arial"/>
          <w:position w:val="-1"/>
          <w:sz w:val="20"/>
          <w:szCs w:val="20"/>
          <w:lang w:val="de-DE"/>
        </w:rPr>
        <w:t>ssre</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u</w:t>
      </w:r>
      <w:r w:rsidRPr="0077222F">
        <w:rPr>
          <w:rFonts w:ascii="Arial" w:eastAsia="Arial" w:hAnsi="Arial" w:cs="Arial"/>
          <w:spacing w:val="-2"/>
          <w:position w:val="-1"/>
          <w:sz w:val="20"/>
          <w:szCs w:val="20"/>
          <w:lang w:val="de-DE"/>
        </w:rPr>
        <w:t>z</w:t>
      </w:r>
      <w:r w:rsidRPr="0077222F">
        <w:rPr>
          <w:rFonts w:ascii="Arial" w:eastAsia="Arial" w:hAnsi="Arial" w:cs="Arial"/>
          <w:position w:val="-1"/>
          <w:sz w:val="20"/>
          <w:szCs w:val="20"/>
          <w:lang w:val="de-DE"/>
        </w:rPr>
        <w:t>ieru</w:t>
      </w:r>
      <w:r w:rsidRPr="0077222F">
        <w:rPr>
          <w:rFonts w:ascii="Arial" w:eastAsia="Arial" w:hAnsi="Arial" w:cs="Arial"/>
          <w:spacing w:val="1"/>
          <w:position w:val="-1"/>
          <w:sz w:val="20"/>
          <w:szCs w:val="20"/>
          <w:lang w:val="de-DE"/>
        </w:rPr>
        <w:t>n</w:t>
      </w:r>
      <w:r w:rsidRPr="0077222F">
        <w:rPr>
          <w:rFonts w:ascii="Arial" w:eastAsia="Arial" w:hAnsi="Arial" w:cs="Arial"/>
          <w:position w:val="-1"/>
          <w:sz w:val="20"/>
          <w:szCs w:val="20"/>
          <w:lang w:val="de-DE"/>
        </w:rPr>
        <w:t>g</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w:t>
      </w:r>
      <w:r w:rsidRPr="0077222F">
        <w:rPr>
          <w:rFonts w:ascii="Arial" w:eastAsia="Arial" w:hAnsi="Arial" w:cs="Arial"/>
          <w:spacing w:val="-1"/>
          <w:position w:val="-1"/>
          <w:sz w:val="20"/>
          <w:szCs w:val="20"/>
          <w:lang w:val="de-DE"/>
        </w:rPr>
        <w:t>i</w:t>
      </w:r>
      <w:r w:rsidRPr="0077222F">
        <w:rPr>
          <w:rFonts w:ascii="Arial" w:eastAsia="Arial" w:hAnsi="Arial" w:cs="Arial"/>
          <w:position w:val="-1"/>
          <w:sz w:val="20"/>
          <w:szCs w:val="20"/>
          <w:lang w:val="de-DE"/>
        </w:rPr>
        <w:t>n</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 xml:space="preserve">%: </w:t>
      </w:r>
      <w:r w:rsidRPr="0077222F">
        <w:rPr>
          <w:rFonts w:ascii="Arial" w:eastAsia="Arial" w:hAnsi="Arial" w:cs="Arial"/>
          <w:position w:val="-1"/>
          <w:sz w:val="20"/>
          <w:szCs w:val="20"/>
          <w:u w:val="single" w:color="000000"/>
          <w:lang w:val="de-DE"/>
        </w:rPr>
        <w:t xml:space="preserve"> </w:t>
      </w:r>
      <w:r w:rsidRPr="0077222F">
        <w:rPr>
          <w:rFonts w:ascii="Arial" w:eastAsia="Arial" w:hAnsi="Arial" w:cs="Arial"/>
          <w:position w:val="-1"/>
          <w:sz w:val="20"/>
          <w:szCs w:val="20"/>
          <w:u w:val="single" w:color="000000"/>
          <w:lang w:val="de-DE"/>
        </w:rPr>
        <w:tab/>
      </w:r>
      <w:r w:rsidRPr="0077222F">
        <w:rPr>
          <w:rFonts w:ascii="Arial" w:eastAsia="Arial" w:hAnsi="Arial" w:cs="Arial"/>
          <w:position w:val="-1"/>
          <w:sz w:val="20"/>
          <w:szCs w:val="20"/>
          <w:lang w:val="de-DE"/>
        </w:rPr>
        <w:t xml:space="preserve"> </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enübe</w:t>
      </w:r>
      <w:r w:rsidRPr="0077222F">
        <w:rPr>
          <w:rFonts w:ascii="Arial" w:eastAsia="Arial" w:hAnsi="Arial" w:cs="Arial"/>
          <w:position w:val="-1"/>
          <w:sz w:val="20"/>
          <w:szCs w:val="20"/>
          <w:lang w:val="de-DE"/>
        </w:rPr>
        <w:t>r</w:t>
      </w:r>
      <w:r w:rsidRPr="0077222F">
        <w:rPr>
          <w:rFonts w:ascii="Arial" w:eastAsia="Arial" w:hAnsi="Arial" w:cs="Arial"/>
          <w:spacing w:val="-3"/>
          <w:position w:val="-1"/>
          <w:sz w:val="20"/>
          <w:szCs w:val="20"/>
          <w:lang w:val="de-DE"/>
        </w:rPr>
        <w:t xml:space="preserve"> </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m</w:t>
      </w:r>
      <w:r w:rsidRPr="0077222F">
        <w:rPr>
          <w:rFonts w:ascii="Arial" w:eastAsia="Arial" w:hAnsi="Arial" w:cs="Arial"/>
          <w:spacing w:val="1"/>
          <w:position w:val="-1"/>
          <w:sz w:val="20"/>
          <w:szCs w:val="20"/>
          <w:lang w:val="de-DE"/>
        </w:rPr>
        <w:t xml:space="preserve"> Vergleichszeitraum</w:t>
      </w:r>
      <w:r w:rsidRPr="0077222F">
        <w:rPr>
          <w:rFonts w:ascii="Arial" w:eastAsia="Arial" w:hAnsi="Arial" w:cs="Arial"/>
          <w:position w:val="-1"/>
          <w:sz w:val="20"/>
          <w:szCs w:val="20"/>
          <w:lang w:val="de-DE"/>
        </w:rPr>
        <w:t>)</w:t>
      </w:r>
    </w:p>
    <w:p w14:paraId="67D77373" w14:textId="77777777" w:rsidR="00FE1B82" w:rsidRPr="0077222F" w:rsidRDefault="00FE1B82" w:rsidP="00FE1B82">
      <w:pPr>
        <w:tabs>
          <w:tab w:val="left" w:pos="6540"/>
        </w:tabs>
        <w:spacing w:after="120" w:line="368"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3"/>
          <w:position w:val="-1"/>
          <w:sz w:val="20"/>
          <w:szCs w:val="20"/>
          <w:lang w:val="de-DE"/>
        </w:rPr>
        <w:t xml:space="preserve"> </w:t>
      </w:r>
      <w:r w:rsidRPr="0077222F">
        <w:rPr>
          <w:rFonts w:ascii="Arial" w:eastAsia="Arial" w:hAnsi="Arial" w:cs="Arial"/>
          <w:position w:val="-1"/>
          <w:sz w:val="20"/>
          <w:szCs w:val="20"/>
          <w:lang w:val="de-DE"/>
        </w:rPr>
        <w:t>V</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r</w:t>
      </w:r>
      <w:r w:rsidRPr="0077222F">
        <w:rPr>
          <w:rFonts w:ascii="Arial" w:eastAsia="Arial" w:hAnsi="Arial" w:cs="Arial"/>
          <w:spacing w:val="-1"/>
          <w:position w:val="-1"/>
          <w:sz w:val="20"/>
          <w:szCs w:val="20"/>
          <w:lang w:val="de-DE"/>
        </w:rPr>
        <w:t>l</w:t>
      </w:r>
      <w:r w:rsidRPr="0077222F">
        <w:rPr>
          <w:rFonts w:ascii="Arial" w:eastAsia="Arial" w:hAnsi="Arial" w:cs="Arial"/>
          <w:spacing w:val="1"/>
          <w:position w:val="-1"/>
          <w:sz w:val="20"/>
          <w:szCs w:val="20"/>
          <w:lang w:val="de-DE"/>
        </w:rPr>
        <w:t>än</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ru</w:t>
      </w:r>
      <w:r w:rsidRPr="0077222F">
        <w:rPr>
          <w:rFonts w:ascii="Arial" w:eastAsia="Arial" w:hAnsi="Arial" w:cs="Arial"/>
          <w:spacing w:val="1"/>
          <w:position w:val="-1"/>
          <w:sz w:val="20"/>
          <w:szCs w:val="20"/>
          <w:lang w:val="de-DE"/>
        </w:rPr>
        <w:t>n</w:t>
      </w:r>
      <w:r w:rsidRPr="0077222F">
        <w:rPr>
          <w:rFonts w:ascii="Arial" w:eastAsia="Arial" w:hAnsi="Arial" w:cs="Arial"/>
          <w:position w:val="-1"/>
          <w:sz w:val="20"/>
          <w:szCs w:val="20"/>
          <w:lang w:val="de-DE"/>
        </w:rPr>
        <w:t xml:space="preserve">g </w:t>
      </w:r>
      <w:r w:rsidRPr="0077222F">
        <w:rPr>
          <w:rFonts w:ascii="Arial" w:eastAsia="Arial" w:hAnsi="Arial" w:cs="Arial"/>
          <w:spacing w:val="1"/>
          <w:position w:val="-1"/>
          <w:sz w:val="20"/>
          <w:szCs w:val="20"/>
          <w:lang w:val="de-DE"/>
        </w:rPr>
        <w:t>de</w:t>
      </w:r>
      <w:r w:rsidRPr="0077222F">
        <w:rPr>
          <w:rFonts w:ascii="Arial" w:eastAsia="Arial" w:hAnsi="Arial" w:cs="Arial"/>
          <w:position w:val="-1"/>
          <w:sz w:val="20"/>
          <w:szCs w:val="20"/>
          <w:lang w:val="de-DE"/>
        </w:rPr>
        <w:t>r P</w:t>
      </w:r>
      <w:r w:rsidRPr="0077222F">
        <w:rPr>
          <w:rFonts w:ascii="Arial" w:eastAsia="Arial" w:hAnsi="Arial" w:cs="Arial"/>
          <w:spacing w:val="-3"/>
          <w:position w:val="-1"/>
          <w:sz w:val="20"/>
          <w:szCs w:val="20"/>
          <w:lang w:val="de-DE"/>
        </w:rPr>
        <w:t>r</w:t>
      </w:r>
      <w:r w:rsidRPr="0077222F">
        <w:rPr>
          <w:rFonts w:ascii="Arial" w:eastAsia="Arial" w:hAnsi="Arial" w:cs="Arial"/>
          <w:spacing w:val="1"/>
          <w:position w:val="-1"/>
          <w:sz w:val="20"/>
          <w:szCs w:val="20"/>
          <w:lang w:val="de-DE"/>
        </w:rPr>
        <w:t>odu</w:t>
      </w:r>
      <w:r w:rsidRPr="0077222F">
        <w:rPr>
          <w:rFonts w:ascii="Arial" w:eastAsia="Arial" w:hAnsi="Arial" w:cs="Arial"/>
          <w:position w:val="-1"/>
          <w:sz w:val="20"/>
          <w:szCs w:val="20"/>
          <w:lang w:val="de-DE"/>
        </w:rPr>
        <w:t>kt</w:t>
      </w:r>
      <w:r w:rsidRPr="0077222F">
        <w:rPr>
          <w:rFonts w:ascii="Arial" w:eastAsia="Arial" w:hAnsi="Arial" w:cs="Arial"/>
          <w:spacing w:val="-2"/>
          <w:position w:val="-1"/>
          <w:sz w:val="20"/>
          <w:szCs w:val="20"/>
          <w:lang w:val="de-DE"/>
        </w:rPr>
        <w:t>l</w:t>
      </w:r>
      <w:r w:rsidRPr="0077222F">
        <w:rPr>
          <w:rFonts w:ascii="Arial" w:eastAsia="Arial" w:hAnsi="Arial" w:cs="Arial"/>
          <w:spacing w:val="1"/>
          <w:position w:val="-1"/>
          <w:sz w:val="20"/>
          <w:szCs w:val="20"/>
          <w:lang w:val="de-DE"/>
        </w:rPr>
        <w:t>eb</w:t>
      </w:r>
      <w:r w:rsidRPr="0077222F">
        <w:rPr>
          <w:rFonts w:ascii="Arial" w:eastAsia="Arial" w:hAnsi="Arial" w:cs="Arial"/>
          <w:spacing w:val="-1"/>
          <w:position w:val="-1"/>
          <w:sz w:val="20"/>
          <w:szCs w:val="20"/>
          <w:lang w:val="de-DE"/>
        </w:rPr>
        <w:t>e</w:t>
      </w:r>
      <w:r w:rsidRPr="0077222F">
        <w:rPr>
          <w:rFonts w:ascii="Arial" w:eastAsia="Arial" w:hAnsi="Arial" w:cs="Arial"/>
          <w:spacing w:val="1"/>
          <w:position w:val="-1"/>
          <w:sz w:val="20"/>
          <w:szCs w:val="20"/>
          <w:lang w:val="de-DE"/>
        </w:rPr>
        <w:t>n</w:t>
      </w:r>
      <w:r w:rsidRPr="0077222F">
        <w:rPr>
          <w:rFonts w:ascii="Arial" w:eastAsia="Arial" w:hAnsi="Arial" w:cs="Arial"/>
          <w:position w:val="-1"/>
          <w:sz w:val="20"/>
          <w:szCs w:val="20"/>
          <w:lang w:val="de-DE"/>
        </w:rPr>
        <w:t>s</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a</w:t>
      </w:r>
      <w:r w:rsidRPr="0077222F">
        <w:rPr>
          <w:rFonts w:ascii="Arial" w:eastAsia="Arial" w:hAnsi="Arial" w:cs="Arial"/>
          <w:spacing w:val="1"/>
          <w:position w:val="-1"/>
          <w:sz w:val="20"/>
          <w:szCs w:val="20"/>
          <w:lang w:val="de-DE"/>
        </w:rPr>
        <w:t>ue</w:t>
      </w:r>
      <w:r w:rsidRPr="0077222F">
        <w:rPr>
          <w:rFonts w:ascii="Arial" w:eastAsia="Arial" w:hAnsi="Arial" w:cs="Arial"/>
          <w:position w:val="-1"/>
          <w:sz w:val="20"/>
          <w:szCs w:val="20"/>
          <w:lang w:val="de-DE"/>
        </w:rPr>
        <w:t xml:space="preserve">r </w:t>
      </w:r>
      <w:r w:rsidRPr="0077222F">
        <w:rPr>
          <w:rFonts w:ascii="Arial" w:eastAsia="Arial" w:hAnsi="Arial" w:cs="Arial"/>
          <w:spacing w:val="-1"/>
          <w:position w:val="-1"/>
          <w:sz w:val="20"/>
          <w:szCs w:val="20"/>
          <w:lang w:val="de-DE"/>
        </w:rPr>
        <w:t>(</w:t>
      </w:r>
      <w:r w:rsidRPr="0077222F">
        <w:rPr>
          <w:rFonts w:ascii="Arial" w:eastAsia="Arial" w:hAnsi="Arial" w:cs="Arial"/>
          <w:position w:val="-1"/>
          <w:sz w:val="20"/>
          <w:szCs w:val="20"/>
          <w:lang w:val="de-DE"/>
        </w:rPr>
        <w:t>in</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 xml:space="preserve">%: </w:t>
      </w:r>
      <w:r w:rsidRPr="0077222F">
        <w:rPr>
          <w:rFonts w:ascii="Arial" w:eastAsia="Arial" w:hAnsi="Arial" w:cs="Arial"/>
          <w:position w:val="-1"/>
          <w:sz w:val="20"/>
          <w:szCs w:val="20"/>
          <w:u w:val="single" w:color="000000"/>
          <w:lang w:val="de-DE"/>
        </w:rPr>
        <w:t xml:space="preserve">  </w:t>
      </w:r>
      <w:r w:rsidRPr="0077222F">
        <w:rPr>
          <w:rFonts w:ascii="Arial" w:eastAsia="Arial" w:hAnsi="Arial" w:cs="Arial"/>
          <w:position w:val="-1"/>
          <w:sz w:val="20"/>
          <w:szCs w:val="20"/>
          <w:lang w:val="de-DE"/>
        </w:rPr>
        <w:t xml:space="preserve"> </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enübe</w:t>
      </w:r>
      <w:r w:rsidRPr="0077222F">
        <w:rPr>
          <w:rFonts w:ascii="Arial" w:eastAsia="Arial" w:hAnsi="Arial" w:cs="Arial"/>
          <w:position w:val="-1"/>
          <w:sz w:val="20"/>
          <w:szCs w:val="20"/>
          <w:lang w:val="de-DE"/>
        </w:rPr>
        <w:t>r</w:t>
      </w:r>
      <w:r w:rsidRPr="0077222F">
        <w:rPr>
          <w:rFonts w:ascii="Arial" w:eastAsia="Arial" w:hAnsi="Arial" w:cs="Arial"/>
          <w:spacing w:val="-3"/>
          <w:position w:val="-1"/>
          <w:sz w:val="20"/>
          <w:szCs w:val="20"/>
          <w:lang w:val="de-DE"/>
        </w:rPr>
        <w:t xml:space="preserve"> </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m</w:t>
      </w:r>
      <w:r w:rsidRPr="0077222F">
        <w:rPr>
          <w:rFonts w:ascii="Arial" w:eastAsia="Arial" w:hAnsi="Arial" w:cs="Arial"/>
          <w:spacing w:val="1"/>
          <w:position w:val="-1"/>
          <w:sz w:val="20"/>
          <w:szCs w:val="20"/>
          <w:lang w:val="de-DE"/>
        </w:rPr>
        <w:t xml:space="preserve"> Vergleichszeitraum</w:t>
      </w:r>
      <w:r w:rsidRPr="0077222F">
        <w:rPr>
          <w:rFonts w:ascii="Arial" w:eastAsia="Arial" w:hAnsi="Arial" w:cs="Arial"/>
          <w:position w:val="-1"/>
          <w:sz w:val="20"/>
          <w:szCs w:val="20"/>
          <w:lang w:val="de-DE"/>
        </w:rPr>
        <w:t>)</w:t>
      </w:r>
    </w:p>
    <w:p w14:paraId="025B3960" w14:textId="77777777" w:rsidR="00FE1B82" w:rsidRPr="0077222F" w:rsidRDefault="00FE1B82" w:rsidP="00FE1B82">
      <w:pPr>
        <w:tabs>
          <w:tab w:val="left" w:pos="5900"/>
        </w:tabs>
        <w:spacing w:after="120" w:line="240" w:lineRule="auto"/>
        <w:ind w:left="119" w:right="-23"/>
        <w:rPr>
          <w:rFonts w:ascii="Arial" w:eastAsia="Arial" w:hAnsi="Arial" w:cs="Arial"/>
          <w:sz w:val="20"/>
          <w:szCs w:val="20"/>
          <w:lang w:val="de-DE"/>
        </w:rPr>
      </w:pPr>
      <w:r w:rsidRPr="0077222F">
        <w:rPr>
          <w:rFonts w:ascii="Arial" w:eastAsia="Arial" w:hAnsi="Arial" w:cs="Arial"/>
          <w:sz w:val="20"/>
          <w:szCs w:val="20"/>
          <w:lang w:val="de-DE"/>
        </w:rPr>
        <w:t>□</w:t>
      </w:r>
      <w:r w:rsidRPr="0077222F">
        <w:rPr>
          <w:rFonts w:ascii="Arial" w:eastAsia="Arial" w:hAnsi="Arial" w:cs="Arial"/>
          <w:spacing w:val="-3"/>
          <w:sz w:val="20"/>
          <w:szCs w:val="20"/>
          <w:lang w:val="de-DE"/>
        </w:rPr>
        <w:t xml:space="preserve"> </w:t>
      </w:r>
      <w:r w:rsidRPr="0077222F">
        <w:rPr>
          <w:rFonts w:ascii="Arial" w:eastAsia="Arial" w:hAnsi="Arial" w:cs="Arial"/>
          <w:sz w:val="20"/>
          <w:szCs w:val="20"/>
          <w:lang w:val="de-DE"/>
        </w:rPr>
        <w:t>E</w:t>
      </w:r>
      <w:r w:rsidRPr="0077222F">
        <w:rPr>
          <w:rFonts w:ascii="Arial" w:eastAsia="Arial" w:hAnsi="Arial" w:cs="Arial"/>
          <w:spacing w:val="1"/>
          <w:sz w:val="20"/>
          <w:szCs w:val="20"/>
          <w:lang w:val="de-DE"/>
        </w:rPr>
        <w:t>ne</w:t>
      </w:r>
      <w:r w:rsidRPr="0077222F">
        <w:rPr>
          <w:rFonts w:ascii="Arial" w:eastAsia="Arial" w:hAnsi="Arial" w:cs="Arial"/>
          <w:sz w:val="20"/>
          <w:szCs w:val="20"/>
          <w:lang w:val="de-DE"/>
        </w:rPr>
        <w:t>r</w:t>
      </w:r>
      <w:r w:rsidRPr="0077222F">
        <w:rPr>
          <w:rFonts w:ascii="Arial" w:eastAsia="Arial" w:hAnsi="Arial" w:cs="Arial"/>
          <w:spacing w:val="-2"/>
          <w:sz w:val="20"/>
          <w:szCs w:val="20"/>
          <w:lang w:val="de-DE"/>
        </w:rPr>
        <w:t>g</w:t>
      </w:r>
      <w:r w:rsidRPr="0077222F">
        <w:rPr>
          <w:rFonts w:ascii="Arial" w:eastAsia="Arial" w:hAnsi="Arial" w:cs="Arial"/>
          <w:sz w:val="20"/>
          <w:szCs w:val="20"/>
          <w:lang w:val="de-DE"/>
        </w:rPr>
        <w:t>ie</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ins</w:t>
      </w:r>
      <w:r w:rsidRPr="0077222F">
        <w:rPr>
          <w:rFonts w:ascii="Arial" w:eastAsia="Arial" w:hAnsi="Arial" w:cs="Arial"/>
          <w:spacing w:val="1"/>
          <w:sz w:val="20"/>
          <w:szCs w:val="20"/>
          <w:lang w:val="de-DE"/>
        </w:rPr>
        <w:t>pa</w:t>
      </w:r>
      <w:r w:rsidRPr="0077222F">
        <w:rPr>
          <w:rFonts w:ascii="Arial" w:eastAsia="Arial" w:hAnsi="Arial" w:cs="Arial"/>
          <w:sz w:val="20"/>
          <w:szCs w:val="20"/>
          <w:lang w:val="de-DE"/>
        </w:rPr>
        <w:t>ru</w:t>
      </w:r>
      <w:r w:rsidRPr="0077222F">
        <w:rPr>
          <w:rFonts w:ascii="Arial" w:eastAsia="Arial" w:hAnsi="Arial" w:cs="Arial"/>
          <w:spacing w:val="1"/>
          <w:sz w:val="20"/>
          <w:szCs w:val="20"/>
          <w:lang w:val="de-DE"/>
        </w:rPr>
        <w:t>n</w:t>
      </w:r>
      <w:r w:rsidRPr="0077222F">
        <w:rPr>
          <w:rFonts w:ascii="Arial" w:eastAsia="Arial" w:hAnsi="Arial" w:cs="Arial"/>
          <w:sz w:val="20"/>
          <w:szCs w:val="20"/>
          <w:lang w:val="de-DE"/>
        </w:rPr>
        <w:t>g</w:t>
      </w:r>
      <w:r w:rsidRPr="0077222F">
        <w:rPr>
          <w:rFonts w:ascii="Arial" w:eastAsia="Arial" w:hAnsi="Arial" w:cs="Arial"/>
          <w:spacing w:val="-1"/>
          <w:sz w:val="20"/>
          <w:szCs w:val="20"/>
          <w:lang w:val="de-DE"/>
        </w:rPr>
        <w:t xml:space="preserve"> </w:t>
      </w:r>
      <w:r w:rsidRPr="0077222F">
        <w:rPr>
          <w:rFonts w:ascii="Arial" w:eastAsia="Arial" w:hAnsi="Arial" w:cs="Arial"/>
          <w:spacing w:val="-3"/>
          <w:sz w:val="20"/>
          <w:szCs w:val="20"/>
          <w:lang w:val="de-DE"/>
        </w:rPr>
        <w:t>(</w:t>
      </w:r>
      <w:r w:rsidRPr="0077222F">
        <w:rPr>
          <w:rFonts w:ascii="Arial" w:eastAsia="Arial" w:hAnsi="Arial" w:cs="Arial"/>
          <w:sz w:val="20"/>
          <w:szCs w:val="20"/>
          <w:lang w:val="de-DE"/>
        </w:rPr>
        <w:t>in</w:t>
      </w:r>
      <w:r w:rsidRPr="0077222F">
        <w:rPr>
          <w:rFonts w:ascii="Arial" w:eastAsia="Arial" w:hAnsi="Arial" w:cs="Arial"/>
          <w:spacing w:val="1"/>
          <w:sz w:val="20"/>
          <w:szCs w:val="20"/>
          <w:lang w:val="de-DE"/>
        </w:rPr>
        <w:t xml:space="preserve"> </w:t>
      </w:r>
      <w:r w:rsidRPr="0077222F">
        <w:rPr>
          <w:rFonts w:ascii="Arial" w:eastAsia="Arial" w:hAnsi="Arial" w:cs="Arial"/>
          <w:sz w:val="20"/>
          <w:szCs w:val="20"/>
          <w:lang w:val="de-DE"/>
        </w:rPr>
        <w:t xml:space="preserve">% </w:t>
      </w:r>
      <w:r w:rsidRPr="0077222F">
        <w:rPr>
          <w:rFonts w:ascii="Arial" w:eastAsia="Arial" w:hAnsi="Arial" w:cs="Arial"/>
          <w:spacing w:val="1"/>
          <w:sz w:val="20"/>
          <w:szCs w:val="20"/>
          <w:lang w:val="de-DE"/>
        </w:rPr>
        <w:t>o</w:t>
      </w:r>
      <w:r w:rsidRPr="0077222F">
        <w:rPr>
          <w:rFonts w:ascii="Arial" w:eastAsia="Arial" w:hAnsi="Arial" w:cs="Arial"/>
          <w:spacing w:val="-1"/>
          <w:sz w:val="20"/>
          <w:szCs w:val="20"/>
          <w:lang w:val="de-DE"/>
        </w:rPr>
        <w:t>d</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 xml:space="preserve">r €: </w:t>
      </w:r>
      <w:r w:rsidRPr="0077222F">
        <w:rPr>
          <w:rFonts w:ascii="Arial" w:eastAsia="Arial" w:hAnsi="Arial" w:cs="Arial"/>
          <w:sz w:val="20"/>
          <w:szCs w:val="20"/>
          <w:u w:val="single" w:color="000000"/>
          <w:lang w:val="de-DE"/>
        </w:rPr>
        <w:t xml:space="preserve">      </w:t>
      </w:r>
      <w:r w:rsidRPr="0077222F">
        <w:rPr>
          <w:rFonts w:ascii="Arial" w:eastAsia="Arial" w:hAnsi="Arial" w:cs="Arial"/>
          <w:sz w:val="20"/>
          <w:szCs w:val="20"/>
          <w:lang w:val="de-DE"/>
        </w:rPr>
        <w:t xml:space="preserve"> </w:t>
      </w:r>
      <w:r w:rsidRPr="0077222F">
        <w:rPr>
          <w:rFonts w:ascii="Arial" w:eastAsia="Arial" w:hAnsi="Arial" w:cs="Arial"/>
          <w:spacing w:val="-1"/>
          <w:sz w:val="20"/>
          <w:szCs w:val="20"/>
          <w:lang w:val="de-DE"/>
        </w:rPr>
        <w:t>g</w:t>
      </w:r>
      <w:r w:rsidRPr="0077222F">
        <w:rPr>
          <w:rFonts w:ascii="Arial" w:eastAsia="Arial" w:hAnsi="Arial" w:cs="Arial"/>
          <w:spacing w:val="1"/>
          <w:sz w:val="20"/>
          <w:szCs w:val="20"/>
          <w:lang w:val="de-DE"/>
        </w:rPr>
        <w:t>e</w:t>
      </w:r>
      <w:r w:rsidRPr="0077222F">
        <w:rPr>
          <w:rFonts w:ascii="Arial" w:eastAsia="Arial" w:hAnsi="Arial" w:cs="Arial"/>
          <w:spacing w:val="-1"/>
          <w:sz w:val="20"/>
          <w:szCs w:val="20"/>
          <w:lang w:val="de-DE"/>
        </w:rPr>
        <w:t>g</w:t>
      </w:r>
      <w:r w:rsidRPr="0077222F">
        <w:rPr>
          <w:rFonts w:ascii="Arial" w:eastAsia="Arial" w:hAnsi="Arial" w:cs="Arial"/>
          <w:spacing w:val="1"/>
          <w:sz w:val="20"/>
          <w:szCs w:val="20"/>
          <w:lang w:val="de-DE"/>
        </w:rPr>
        <w:t>enübe</w:t>
      </w:r>
      <w:r w:rsidRPr="0077222F">
        <w:rPr>
          <w:rFonts w:ascii="Arial" w:eastAsia="Arial" w:hAnsi="Arial" w:cs="Arial"/>
          <w:sz w:val="20"/>
          <w:szCs w:val="20"/>
          <w:lang w:val="de-DE"/>
        </w:rPr>
        <w:t>r</w:t>
      </w:r>
      <w:r w:rsidRPr="0077222F">
        <w:rPr>
          <w:rFonts w:ascii="Arial" w:eastAsia="Arial" w:hAnsi="Arial" w:cs="Arial"/>
          <w:spacing w:val="-3"/>
          <w:sz w:val="20"/>
          <w:szCs w:val="20"/>
          <w:lang w:val="de-DE"/>
        </w:rPr>
        <w:t xml:space="preserve"> </w:t>
      </w:r>
      <w:r w:rsidRPr="0077222F">
        <w:rPr>
          <w:rFonts w:ascii="Arial" w:eastAsia="Arial" w:hAnsi="Arial" w:cs="Arial"/>
          <w:spacing w:val="1"/>
          <w:sz w:val="20"/>
          <w:szCs w:val="20"/>
          <w:lang w:val="de-DE"/>
        </w:rPr>
        <w:t>d</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m</w:t>
      </w:r>
      <w:r w:rsidRPr="0077222F">
        <w:rPr>
          <w:rFonts w:ascii="Arial" w:eastAsia="Arial" w:hAnsi="Arial" w:cs="Arial"/>
          <w:spacing w:val="1"/>
          <w:sz w:val="20"/>
          <w:szCs w:val="20"/>
          <w:lang w:val="de-DE"/>
        </w:rPr>
        <w:t xml:space="preserve"> Vergleichszeitraum</w:t>
      </w:r>
      <w:r w:rsidRPr="0077222F">
        <w:rPr>
          <w:rFonts w:ascii="Arial" w:eastAsia="Arial" w:hAnsi="Arial" w:cs="Arial"/>
          <w:sz w:val="20"/>
          <w:szCs w:val="20"/>
          <w:lang w:val="de-DE"/>
        </w:rPr>
        <w:t>)</w:t>
      </w:r>
    </w:p>
    <w:p w14:paraId="5897B07B" w14:textId="77777777" w:rsidR="00FE1B82" w:rsidRPr="0077222F" w:rsidRDefault="00FE1B82" w:rsidP="00FE1B82">
      <w:pPr>
        <w:spacing w:before="1" w:after="120" w:line="240" w:lineRule="auto"/>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sz w:val="20"/>
          <w:szCs w:val="20"/>
          <w:lang w:val="de-DE"/>
        </w:rPr>
        <w:t>V</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rb</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ss</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ru</w:t>
      </w:r>
      <w:r w:rsidRPr="0077222F">
        <w:rPr>
          <w:rFonts w:ascii="Arial" w:eastAsia="Arial" w:hAnsi="Arial" w:cs="Arial"/>
          <w:spacing w:val="1"/>
          <w:sz w:val="20"/>
          <w:szCs w:val="20"/>
          <w:lang w:val="de-DE"/>
        </w:rPr>
        <w:t>n</w:t>
      </w:r>
      <w:r w:rsidRPr="0077222F">
        <w:rPr>
          <w:rFonts w:ascii="Arial" w:eastAsia="Arial" w:hAnsi="Arial" w:cs="Arial"/>
          <w:sz w:val="20"/>
          <w:szCs w:val="20"/>
          <w:lang w:val="de-DE"/>
        </w:rPr>
        <w:t>g</w:t>
      </w:r>
      <w:r w:rsidRPr="0077222F">
        <w:rPr>
          <w:rFonts w:ascii="Arial" w:eastAsia="Arial" w:hAnsi="Arial" w:cs="Arial"/>
          <w:spacing w:val="-1"/>
          <w:sz w:val="20"/>
          <w:szCs w:val="20"/>
          <w:lang w:val="de-DE"/>
        </w:rPr>
        <w:t xml:space="preserve"> d</w:t>
      </w:r>
      <w:r w:rsidRPr="0077222F">
        <w:rPr>
          <w:rFonts w:ascii="Arial" w:eastAsia="Arial" w:hAnsi="Arial" w:cs="Arial"/>
          <w:spacing w:val="1"/>
          <w:sz w:val="20"/>
          <w:szCs w:val="20"/>
          <w:lang w:val="de-DE"/>
        </w:rPr>
        <w:t>e</w:t>
      </w:r>
      <w:r w:rsidRPr="0077222F">
        <w:rPr>
          <w:rFonts w:ascii="Arial" w:eastAsia="Arial" w:hAnsi="Arial" w:cs="Arial"/>
          <w:sz w:val="20"/>
          <w:szCs w:val="20"/>
          <w:lang w:val="de-DE"/>
        </w:rPr>
        <w:t xml:space="preserve">r </w:t>
      </w:r>
      <w:r w:rsidRPr="0077222F">
        <w:rPr>
          <w:rFonts w:ascii="Arial" w:eastAsia="Arial" w:hAnsi="Arial" w:cs="Arial"/>
          <w:spacing w:val="-2"/>
          <w:sz w:val="20"/>
          <w:szCs w:val="20"/>
          <w:lang w:val="de-DE"/>
        </w:rPr>
        <w:t>P</w:t>
      </w:r>
      <w:r w:rsidRPr="0077222F">
        <w:rPr>
          <w:rFonts w:ascii="Arial" w:eastAsia="Arial" w:hAnsi="Arial" w:cs="Arial"/>
          <w:sz w:val="20"/>
          <w:szCs w:val="20"/>
          <w:lang w:val="de-DE"/>
        </w:rPr>
        <w:t>ro</w:t>
      </w:r>
      <w:r w:rsidRPr="0077222F">
        <w:rPr>
          <w:rFonts w:ascii="Arial" w:eastAsia="Arial" w:hAnsi="Arial" w:cs="Arial"/>
          <w:spacing w:val="1"/>
          <w:sz w:val="20"/>
          <w:szCs w:val="20"/>
          <w:lang w:val="de-DE"/>
        </w:rPr>
        <w:t>du</w:t>
      </w:r>
      <w:r w:rsidRPr="0077222F">
        <w:rPr>
          <w:rFonts w:ascii="Arial" w:eastAsia="Arial" w:hAnsi="Arial" w:cs="Arial"/>
          <w:sz w:val="20"/>
          <w:szCs w:val="20"/>
          <w:lang w:val="de-DE"/>
        </w:rPr>
        <w:t>kt</w:t>
      </w:r>
      <w:r w:rsidRPr="0077222F">
        <w:rPr>
          <w:rFonts w:ascii="Arial" w:eastAsia="Arial" w:hAnsi="Arial" w:cs="Arial"/>
          <w:spacing w:val="-1"/>
          <w:sz w:val="20"/>
          <w:szCs w:val="20"/>
          <w:lang w:val="de-DE"/>
        </w:rPr>
        <w:t>q</w:t>
      </w:r>
      <w:r w:rsidRPr="0077222F">
        <w:rPr>
          <w:rFonts w:ascii="Arial" w:eastAsia="Arial" w:hAnsi="Arial" w:cs="Arial"/>
          <w:spacing w:val="1"/>
          <w:sz w:val="20"/>
          <w:szCs w:val="20"/>
          <w:lang w:val="de-DE"/>
        </w:rPr>
        <w:t>ua</w:t>
      </w:r>
      <w:r w:rsidRPr="0077222F">
        <w:rPr>
          <w:rFonts w:ascii="Arial" w:eastAsia="Arial" w:hAnsi="Arial" w:cs="Arial"/>
          <w:sz w:val="20"/>
          <w:szCs w:val="20"/>
          <w:lang w:val="de-DE"/>
        </w:rPr>
        <w:t>l</w:t>
      </w:r>
      <w:r w:rsidRPr="0077222F">
        <w:rPr>
          <w:rFonts w:ascii="Arial" w:eastAsia="Arial" w:hAnsi="Arial" w:cs="Arial"/>
          <w:spacing w:val="-1"/>
          <w:sz w:val="20"/>
          <w:szCs w:val="20"/>
          <w:lang w:val="de-DE"/>
        </w:rPr>
        <w:t>i</w:t>
      </w:r>
      <w:r w:rsidRPr="0077222F">
        <w:rPr>
          <w:rFonts w:ascii="Arial" w:eastAsia="Arial" w:hAnsi="Arial" w:cs="Arial"/>
          <w:sz w:val="20"/>
          <w:szCs w:val="20"/>
          <w:lang w:val="de-DE"/>
        </w:rPr>
        <w:t>t</w:t>
      </w:r>
      <w:r w:rsidRPr="0077222F">
        <w:rPr>
          <w:rFonts w:ascii="Arial" w:eastAsia="Arial" w:hAnsi="Arial" w:cs="Arial"/>
          <w:spacing w:val="-1"/>
          <w:sz w:val="20"/>
          <w:szCs w:val="20"/>
          <w:lang w:val="de-DE"/>
        </w:rPr>
        <w:t>ä</w:t>
      </w:r>
      <w:r w:rsidRPr="0077222F">
        <w:rPr>
          <w:rFonts w:ascii="Arial" w:eastAsia="Arial" w:hAnsi="Arial" w:cs="Arial"/>
          <w:sz w:val="20"/>
          <w:szCs w:val="20"/>
          <w:lang w:val="de-DE"/>
        </w:rPr>
        <w:t>t</w:t>
      </w:r>
    </w:p>
    <w:p w14:paraId="5C2BDE3A" w14:textId="77777777" w:rsidR="00FE1B82" w:rsidRPr="0077222F" w:rsidRDefault="00FE1B82" w:rsidP="00FE1B82">
      <w:pPr>
        <w:tabs>
          <w:tab w:val="left" w:pos="5980"/>
        </w:tabs>
        <w:spacing w:after="120" w:line="367" w:lineRule="exact"/>
        <w:ind w:left="119" w:right="-23"/>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3"/>
          <w:position w:val="-1"/>
          <w:sz w:val="20"/>
          <w:szCs w:val="20"/>
          <w:lang w:val="de-DE"/>
        </w:rPr>
        <w:t xml:space="preserve"> </w:t>
      </w:r>
      <w:r w:rsidRPr="0077222F">
        <w:rPr>
          <w:rFonts w:ascii="Arial" w:eastAsia="Arial" w:hAnsi="Arial" w:cs="Arial"/>
          <w:position w:val="-2"/>
          <w:sz w:val="20"/>
          <w:szCs w:val="20"/>
          <w:lang w:val="de-DE"/>
        </w:rPr>
        <w:t>Erh</w:t>
      </w:r>
      <w:r w:rsidRPr="0077222F">
        <w:rPr>
          <w:rFonts w:ascii="Arial" w:eastAsia="Arial" w:hAnsi="Arial" w:cs="Arial"/>
          <w:spacing w:val="1"/>
          <w:position w:val="-2"/>
          <w:sz w:val="20"/>
          <w:szCs w:val="20"/>
          <w:lang w:val="de-DE"/>
        </w:rPr>
        <w:t>öhun</w:t>
      </w:r>
      <w:r w:rsidRPr="0077222F">
        <w:rPr>
          <w:rFonts w:ascii="Arial" w:eastAsia="Arial" w:hAnsi="Arial" w:cs="Arial"/>
          <w:position w:val="-2"/>
          <w:sz w:val="20"/>
          <w:szCs w:val="20"/>
          <w:lang w:val="de-DE"/>
        </w:rPr>
        <w:t>g</w:t>
      </w:r>
      <w:r w:rsidRPr="0077222F">
        <w:rPr>
          <w:rFonts w:ascii="Arial" w:eastAsia="Arial" w:hAnsi="Arial" w:cs="Arial"/>
          <w:spacing w:val="-1"/>
          <w:position w:val="-2"/>
          <w:sz w:val="20"/>
          <w:szCs w:val="20"/>
          <w:lang w:val="de-DE"/>
        </w:rPr>
        <w:t xml:space="preserve"> d</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r Pro</w:t>
      </w:r>
      <w:r w:rsidRPr="0077222F">
        <w:rPr>
          <w:rFonts w:ascii="Arial" w:eastAsia="Arial" w:hAnsi="Arial" w:cs="Arial"/>
          <w:spacing w:val="-1"/>
          <w:position w:val="-2"/>
          <w:sz w:val="20"/>
          <w:szCs w:val="20"/>
          <w:lang w:val="de-DE"/>
        </w:rPr>
        <w:t>du</w:t>
      </w:r>
      <w:r w:rsidRPr="0077222F">
        <w:rPr>
          <w:rFonts w:ascii="Arial" w:eastAsia="Arial" w:hAnsi="Arial" w:cs="Arial"/>
          <w:position w:val="-2"/>
          <w:sz w:val="20"/>
          <w:szCs w:val="20"/>
          <w:lang w:val="de-DE"/>
        </w:rPr>
        <w:t>kti</w:t>
      </w:r>
      <w:r w:rsidRPr="0077222F">
        <w:rPr>
          <w:rFonts w:ascii="Arial" w:eastAsia="Arial" w:hAnsi="Arial" w:cs="Arial"/>
          <w:spacing w:val="-2"/>
          <w:position w:val="-2"/>
          <w:sz w:val="20"/>
          <w:szCs w:val="20"/>
          <w:lang w:val="de-DE"/>
        </w:rPr>
        <w:t>v</w:t>
      </w:r>
      <w:r w:rsidRPr="0077222F">
        <w:rPr>
          <w:rFonts w:ascii="Arial" w:eastAsia="Arial" w:hAnsi="Arial" w:cs="Arial"/>
          <w:position w:val="-2"/>
          <w:sz w:val="20"/>
          <w:szCs w:val="20"/>
          <w:lang w:val="de-DE"/>
        </w:rPr>
        <w:t>it</w:t>
      </w:r>
      <w:r w:rsidRPr="0077222F">
        <w:rPr>
          <w:rFonts w:ascii="Arial" w:eastAsia="Arial" w:hAnsi="Arial" w:cs="Arial"/>
          <w:spacing w:val="1"/>
          <w:position w:val="-2"/>
          <w:sz w:val="20"/>
          <w:szCs w:val="20"/>
          <w:lang w:val="de-DE"/>
        </w:rPr>
        <w:t>ä</w:t>
      </w:r>
      <w:r w:rsidRPr="0077222F">
        <w:rPr>
          <w:rFonts w:ascii="Arial" w:eastAsia="Arial" w:hAnsi="Arial" w:cs="Arial"/>
          <w:position w:val="-2"/>
          <w:sz w:val="20"/>
          <w:szCs w:val="20"/>
          <w:lang w:val="de-DE"/>
        </w:rPr>
        <w:t>t</w:t>
      </w:r>
      <w:r w:rsidRPr="0077222F">
        <w:rPr>
          <w:rFonts w:ascii="Arial" w:eastAsia="Arial" w:hAnsi="Arial" w:cs="Arial"/>
          <w:spacing w:val="1"/>
          <w:position w:val="-2"/>
          <w:sz w:val="20"/>
          <w:szCs w:val="20"/>
          <w:lang w:val="de-DE"/>
        </w:rPr>
        <w:t xml:space="preserve"> </w:t>
      </w:r>
      <w:r w:rsidRPr="0077222F">
        <w:rPr>
          <w:rFonts w:ascii="Arial" w:eastAsia="Arial" w:hAnsi="Arial" w:cs="Arial"/>
          <w:position w:val="-2"/>
          <w:sz w:val="20"/>
          <w:szCs w:val="20"/>
          <w:lang w:val="de-DE"/>
        </w:rPr>
        <w:t>(</w:t>
      </w:r>
      <w:r w:rsidRPr="0077222F">
        <w:rPr>
          <w:rFonts w:ascii="Arial" w:eastAsia="Arial" w:hAnsi="Arial" w:cs="Arial"/>
          <w:spacing w:val="-1"/>
          <w:position w:val="-2"/>
          <w:sz w:val="20"/>
          <w:szCs w:val="20"/>
          <w:lang w:val="de-DE"/>
        </w:rPr>
        <w:t>i</w:t>
      </w:r>
      <w:r w:rsidRPr="0077222F">
        <w:rPr>
          <w:rFonts w:ascii="Arial" w:eastAsia="Arial" w:hAnsi="Arial" w:cs="Arial"/>
          <w:position w:val="-2"/>
          <w:sz w:val="20"/>
          <w:szCs w:val="20"/>
          <w:lang w:val="de-DE"/>
        </w:rPr>
        <w:t>n</w:t>
      </w:r>
      <w:r w:rsidRPr="0077222F">
        <w:rPr>
          <w:rFonts w:ascii="Arial" w:eastAsia="Arial" w:hAnsi="Arial" w:cs="Arial"/>
          <w:spacing w:val="1"/>
          <w:position w:val="-2"/>
          <w:sz w:val="20"/>
          <w:szCs w:val="20"/>
          <w:lang w:val="de-DE"/>
        </w:rPr>
        <w:t xml:space="preserve"> </w:t>
      </w:r>
      <w:r w:rsidRPr="0077222F">
        <w:rPr>
          <w:rFonts w:ascii="Arial" w:eastAsia="Arial" w:hAnsi="Arial" w:cs="Arial"/>
          <w:position w:val="-2"/>
          <w:sz w:val="20"/>
          <w:szCs w:val="20"/>
          <w:lang w:val="de-DE"/>
        </w:rPr>
        <w:t xml:space="preserve">%: </w:t>
      </w:r>
      <w:r w:rsidRPr="0077222F">
        <w:rPr>
          <w:rFonts w:ascii="Arial" w:eastAsia="Arial" w:hAnsi="Arial" w:cs="Arial"/>
          <w:position w:val="-2"/>
          <w:sz w:val="20"/>
          <w:szCs w:val="20"/>
          <w:u w:val="single" w:color="000000"/>
          <w:lang w:val="de-DE"/>
        </w:rPr>
        <w:t xml:space="preserve">      </w:t>
      </w:r>
      <w:r w:rsidRPr="0077222F">
        <w:rPr>
          <w:rFonts w:ascii="Arial" w:eastAsia="Arial" w:hAnsi="Arial" w:cs="Arial"/>
          <w:position w:val="-2"/>
          <w:sz w:val="20"/>
          <w:szCs w:val="20"/>
          <w:lang w:val="de-DE"/>
        </w:rPr>
        <w:t xml:space="preserve"> </w:t>
      </w:r>
      <w:r w:rsidRPr="0077222F">
        <w:rPr>
          <w:rFonts w:ascii="Arial" w:eastAsia="Arial" w:hAnsi="Arial" w:cs="Arial"/>
          <w:spacing w:val="-1"/>
          <w:position w:val="-2"/>
          <w:sz w:val="20"/>
          <w:szCs w:val="20"/>
          <w:lang w:val="de-DE"/>
        </w:rPr>
        <w:t>g</w:t>
      </w:r>
      <w:r w:rsidRPr="0077222F">
        <w:rPr>
          <w:rFonts w:ascii="Arial" w:eastAsia="Arial" w:hAnsi="Arial" w:cs="Arial"/>
          <w:spacing w:val="1"/>
          <w:position w:val="-2"/>
          <w:sz w:val="20"/>
          <w:szCs w:val="20"/>
          <w:lang w:val="de-DE"/>
        </w:rPr>
        <w:t>e</w:t>
      </w:r>
      <w:r w:rsidRPr="0077222F">
        <w:rPr>
          <w:rFonts w:ascii="Arial" w:eastAsia="Arial" w:hAnsi="Arial" w:cs="Arial"/>
          <w:spacing w:val="-1"/>
          <w:position w:val="-2"/>
          <w:sz w:val="20"/>
          <w:szCs w:val="20"/>
          <w:lang w:val="de-DE"/>
        </w:rPr>
        <w:t>g</w:t>
      </w:r>
      <w:r w:rsidRPr="0077222F">
        <w:rPr>
          <w:rFonts w:ascii="Arial" w:eastAsia="Arial" w:hAnsi="Arial" w:cs="Arial"/>
          <w:spacing w:val="1"/>
          <w:position w:val="-2"/>
          <w:sz w:val="20"/>
          <w:szCs w:val="20"/>
          <w:lang w:val="de-DE"/>
        </w:rPr>
        <w:t>enübe</w:t>
      </w:r>
      <w:r w:rsidRPr="0077222F">
        <w:rPr>
          <w:rFonts w:ascii="Arial" w:eastAsia="Arial" w:hAnsi="Arial" w:cs="Arial"/>
          <w:position w:val="-2"/>
          <w:sz w:val="20"/>
          <w:szCs w:val="20"/>
          <w:lang w:val="de-DE"/>
        </w:rPr>
        <w:t>r</w:t>
      </w:r>
      <w:r w:rsidRPr="0077222F">
        <w:rPr>
          <w:rFonts w:ascii="Arial" w:eastAsia="Arial" w:hAnsi="Arial" w:cs="Arial"/>
          <w:spacing w:val="-3"/>
          <w:position w:val="-2"/>
          <w:sz w:val="20"/>
          <w:szCs w:val="20"/>
          <w:lang w:val="de-DE"/>
        </w:rPr>
        <w:t xml:space="preserve"> </w:t>
      </w:r>
      <w:r w:rsidRPr="0077222F">
        <w:rPr>
          <w:rFonts w:ascii="Arial" w:eastAsia="Arial" w:hAnsi="Arial" w:cs="Arial"/>
          <w:spacing w:val="1"/>
          <w:position w:val="-2"/>
          <w:sz w:val="20"/>
          <w:szCs w:val="20"/>
          <w:lang w:val="de-DE"/>
        </w:rPr>
        <w:t>d</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m</w:t>
      </w:r>
      <w:r w:rsidRPr="0077222F">
        <w:rPr>
          <w:rFonts w:ascii="Arial" w:eastAsia="Arial" w:hAnsi="Arial" w:cs="Arial"/>
          <w:spacing w:val="1"/>
          <w:position w:val="-2"/>
          <w:sz w:val="20"/>
          <w:szCs w:val="20"/>
          <w:lang w:val="de-DE"/>
        </w:rPr>
        <w:t xml:space="preserve"> Vergleichszeitraum</w:t>
      </w:r>
      <w:r w:rsidRPr="0077222F">
        <w:rPr>
          <w:rFonts w:ascii="Arial" w:eastAsia="Arial" w:hAnsi="Arial" w:cs="Arial"/>
          <w:position w:val="-2"/>
          <w:sz w:val="20"/>
          <w:szCs w:val="20"/>
          <w:lang w:val="de-DE"/>
        </w:rPr>
        <w:t>)</w:t>
      </w:r>
    </w:p>
    <w:p w14:paraId="55336AB5" w14:textId="77777777" w:rsidR="00FE1B82" w:rsidRPr="0077222F" w:rsidRDefault="00FE1B82" w:rsidP="00FE1B82">
      <w:pPr>
        <w:tabs>
          <w:tab w:val="left" w:pos="5080"/>
        </w:tabs>
        <w:spacing w:after="120" w:line="368"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3"/>
          <w:position w:val="-1"/>
          <w:sz w:val="20"/>
          <w:szCs w:val="20"/>
          <w:lang w:val="de-DE"/>
        </w:rPr>
        <w:t xml:space="preserve"> </w:t>
      </w:r>
      <w:r w:rsidRPr="0077222F">
        <w:rPr>
          <w:rFonts w:ascii="Arial" w:eastAsia="Arial" w:hAnsi="Arial" w:cs="Arial"/>
          <w:position w:val="-1"/>
          <w:sz w:val="20"/>
          <w:szCs w:val="20"/>
          <w:lang w:val="de-DE"/>
        </w:rPr>
        <w:t>U</w:t>
      </w:r>
      <w:r w:rsidRPr="0077222F">
        <w:rPr>
          <w:rFonts w:ascii="Arial" w:eastAsia="Arial" w:hAnsi="Arial" w:cs="Arial"/>
          <w:spacing w:val="1"/>
          <w:position w:val="-1"/>
          <w:sz w:val="20"/>
          <w:szCs w:val="20"/>
          <w:lang w:val="de-DE"/>
        </w:rPr>
        <w:t>m</w:t>
      </w:r>
      <w:r w:rsidRPr="0077222F">
        <w:rPr>
          <w:rFonts w:ascii="Arial" w:eastAsia="Arial" w:hAnsi="Arial" w:cs="Arial"/>
          <w:position w:val="-1"/>
          <w:sz w:val="20"/>
          <w:szCs w:val="20"/>
          <w:lang w:val="de-DE"/>
        </w:rPr>
        <w:t>s</w:t>
      </w:r>
      <w:r w:rsidRPr="0077222F">
        <w:rPr>
          <w:rFonts w:ascii="Arial" w:eastAsia="Arial" w:hAnsi="Arial" w:cs="Arial"/>
          <w:spacing w:val="1"/>
          <w:position w:val="-1"/>
          <w:sz w:val="20"/>
          <w:szCs w:val="20"/>
          <w:lang w:val="de-DE"/>
        </w:rPr>
        <w:t>a</w:t>
      </w:r>
      <w:r w:rsidRPr="0077222F">
        <w:rPr>
          <w:rFonts w:ascii="Arial" w:eastAsia="Arial" w:hAnsi="Arial" w:cs="Arial"/>
          <w:position w:val="-1"/>
          <w:sz w:val="20"/>
          <w:szCs w:val="20"/>
          <w:lang w:val="de-DE"/>
        </w:rPr>
        <w:t>t</w:t>
      </w:r>
      <w:r w:rsidRPr="0077222F">
        <w:rPr>
          <w:rFonts w:ascii="Arial" w:eastAsia="Arial" w:hAnsi="Arial" w:cs="Arial"/>
          <w:spacing w:val="-2"/>
          <w:position w:val="-1"/>
          <w:sz w:val="20"/>
          <w:szCs w:val="20"/>
          <w:lang w:val="de-DE"/>
        </w:rPr>
        <w:t>z</w:t>
      </w:r>
      <w:r w:rsidRPr="0077222F">
        <w:rPr>
          <w:rFonts w:ascii="Arial" w:eastAsia="Arial" w:hAnsi="Arial" w:cs="Arial"/>
          <w:position w:val="-1"/>
          <w:sz w:val="20"/>
          <w:szCs w:val="20"/>
          <w:lang w:val="de-DE"/>
        </w:rPr>
        <w:t>st</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i</w:t>
      </w:r>
      <w:r w:rsidRPr="0077222F">
        <w:rPr>
          <w:rFonts w:ascii="Arial" w:eastAsia="Arial" w:hAnsi="Arial" w:cs="Arial"/>
          <w:spacing w:val="-2"/>
          <w:position w:val="-1"/>
          <w:sz w:val="20"/>
          <w:szCs w:val="20"/>
          <w:lang w:val="de-DE"/>
        </w:rPr>
        <w:t>g</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ru</w:t>
      </w:r>
      <w:r w:rsidRPr="0077222F">
        <w:rPr>
          <w:rFonts w:ascii="Arial" w:eastAsia="Arial" w:hAnsi="Arial" w:cs="Arial"/>
          <w:spacing w:val="1"/>
          <w:position w:val="-1"/>
          <w:sz w:val="20"/>
          <w:szCs w:val="20"/>
          <w:lang w:val="de-DE"/>
        </w:rPr>
        <w:t>n</w:t>
      </w:r>
      <w:r w:rsidRPr="0077222F">
        <w:rPr>
          <w:rFonts w:ascii="Arial" w:eastAsia="Arial" w:hAnsi="Arial" w:cs="Arial"/>
          <w:position w:val="-1"/>
          <w:sz w:val="20"/>
          <w:szCs w:val="20"/>
          <w:lang w:val="de-DE"/>
        </w:rPr>
        <w:t>g</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w:t>
      </w:r>
      <w:r w:rsidRPr="0077222F">
        <w:rPr>
          <w:rFonts w:ascii="Arial" w:eastAsia="Arial" w:hAnsi="Arial" w:cs="Arial"/>
          <w:spacing w:val="1"/>
          <w:position w:val="-1"/>
          <w:sz w:val="20"/>
          <w:szCs w:val="20"/>
          <w:lang w:val="de-DE"/>
        </w:rPr>
        <w:t>i</w:t>
      </w:r>
      <w:r w:rsidRPr="0077222F">
        <w:rPr>
          <w:rFonts w:ascii="Arial" w:eastAsia="Arial" w:hAnsi="Arial" w:cs="Arial"/>
          <w:position w:val="-1"/>
          <w:sz w:val="20"/>
          <w:szCs w:val="20"/>
          <w:lang w:val="de-DE"/>
        </w:rPr>
        <w:t>n</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 xml:space="preserve">%: </w:t>
      </w:r>
      <w:r w:rsidRPr="0077222F">
        <w:rPr>
          <w:rFonts w:ascii="Arial" w:eastAsia="Arial" w:hAnsi="Arial" w:cs="Arial"/>
          <w:position w:val="-1"/>
          <w:sz w:val="20"/>
          <w:szCs w:val="20"/>
          <w:u w:val="single" w:color="000000"/>
          <w:lang w:val="de-DE"/>
        </w:rPr>
        <w:t xml:space="preserve"> </w:t>
      </w:r>
      <w:r w:rsidRPr="0077222F">
        <w:rPr>
          <w:rFonts w:ascii="Arial" w:eastAsia="Arial" w:hAnsi="Arial" w:cs="Arial"/>
          <w:position w:val="-1"/>
          <w:sz w:val="20"/>
          <w:szCs w:val="20"/>
          <w:u w:val="single" w:color="000000"/>
          <w:lang w:val="de-DE"/>
        </w:rPr>
        <w:tab/>
      </w:r>
      <w:r w:rsidRPr="0077222F">
        <w:rPr>
          <w:rFonts w:ascii="Arial" w:eastAsia="Arial" w:hAnsi="Arial" w:cs="Arial"/>
          <w:position w:val="-1"/>
          <w:sz w:val="20"/>
          <w:szCs w:val="20"/>
          <w:lang w:val="de-DE"/>
        </w:rPr>
        <w:t xml:space="preserve"> </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enübe</w:t>
      </w:r>
      <w:r w:rsidRPr="0077222F">
        <w:rPr>
          <w:rFonts w:ascii="Arial" w:eastAsia="Arial" w:hAnsi="Arial" w:cs="Arial"/>
          <w:position w:val="-1"/>
          <w:sz w:val="20"/>
          <w:szCs w:val="20"/>
          <w:lang w:val="de-DE"/>
        </w:rPr>
        <w:t>r</w:t>
      </w:r>
      <w:r w:rsidRPr="0077222F">
        <w:rPr>
          <w:rFonts w:ascii="Arial" w:eastAsia="Arial" w:hAnsi="Arial" w:cs="Arial"/>
          <w:spacing w:val="-3"/>
          <w:position w:val="-1"/>
          <w:sz w:val="20"/>
          <w:szCs w:val="20"/>
          <w:lang w:val="de-DE"/>
        </w:rPr>
        <w:t xml:space="preserve"> </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m</w:t>
      </w:r>
      <w:r w:rsidRPr="0077222F">
        <w:rPr>
          <w:rFonts w:ascii="Arial" w:eastAsia="Arial" w:hAnsi="Arial" w:cs="Arial"/>
          <w:spacing w:val="1"/>
          <w:position w:val="-1"/>
          <w:sz w:val="20"/>
          <w:szCs w:val="20"/>
          <w:lang w:val="de-DE"/>
        </w:rPr>
        <w:t xml:space="preserve"> </w:t>
      </w:r>
      <w:r w:rsidRPr="0077222F">
        <w:rPr>
          <w:rFonts w:ascii="Arial" w:eastAsia="Arial" w:hAnsi="Arial" w:cs="Arial"/>
          <w:spacing w:val="-1"/>
          <w:position w:val="-1"/>
          <w:sz w:val="20"/>
          <w:szCs w:val="20"/>
          <w:lang w:val="de-DE"/>
        </w:rPr>
        <w:t>Vergleichszeitraum</w:t>
      </w:r>
      <w:r w:rsidRPr="0077222F">
        <w:rPr>
          <w:rFonts w:ascii="Arial" w:eastAsia="Arial" w:hAnsi="Arial" w:cs="Arial"/>
          <w:position w:val="-1"/>
          <w:sz w:val="20"/>
          <w:szCs w:val="20"/>
          <w:lang w:val="de-DE"/>
        </w:rPr>
        <w:t>)</w:t>
      </w:r>
    </w:p>
    <w:p w14:paraId="391C8F79" w14:textId="77777777" w:rsidR="00FE1B82" w:rsidRPr="0077222F" w:rsidRDefault="00FE1B82" w:rsidP="00FE1B82">
      <w:pPr>
        <w:tabs>
          <w:tab w:val="left" w:pos="5420"/>
        </w:tabs>
        <w:spacing w:after="120" w:line="367"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position w:val="-2"/>
          <w:sz w:val="20"/>
          <w:szCs w:val="20"/>
          <w:lang w:val="de-DE"/>
        </w:rPr>
        <w:t>G</w:t>
      </w:r>
      <w:r w:rsidRPr="0077222F">
        <w:rPr>
          <w:rFonts w:ascii="Arial" w:eastAsia="Arial" w:hAnsi="Arial" w:cs="Arial"/>
          <w:spacing w:val="1"/>
          <w:position w:val="-2"/>
          <w:sz w:val="20"/>
          <w:szCs w:val="20"/>
          <w:lang w:val="de-DE"/>
        </w:rPr>
        <w:t>e</w:t>
      </w:r>
      <w:r w:rsidRPr="0077222F">
        <w:rPr>
          <w:rFonts w:ascii="Arial" w:eastAsia="Arial" w:hAnsi="Arial" w:cs="Arial"/>
          <w:spacing w:val="-3"/>
          <w:position w:val="-2"/>
          <w:sz w:val="20"/>
          <w:szCs w:val="20"/>
          <w:lang w:val="de-DE"/>
        </w:rPr>
        <w:t>w</w:t>
      </w:r>
      <w:r w:rsidRPr="0077222F">
        <w:rPr>
          <w:rFonts w:ascii="Arial" w:eastAsia="Arial" w:hAnsi="Arial" w:cs="Arial"/>
          <w:position w:val="-2"/>
          <w:sz w:val="20"/>
          <w:szCs w:val="20"/>
          <w:lang w:val="de-DE"/>
        </w:rPr>
        <w:t>in</w:t>
      </w:r>
      <w:r w:rsidRPr="0077222F">
        <w:rPr>
          <w:rFonts w:ascii="Arial" w:eastAsia="Arial" w:hAnsi="Arial" w:cs="Arial"/>
          <w:spacing w:val="4"/>
          <w:position w:val="-2"/>
          <w:sz w:val="20"/>
          <w:szCs w:val="20"/>
          <w:lang w:val="de-DE"/>
        </w:rPr>
        <w:t>n</w:t>
      </w:r>
      <w:r w:rsidRPr="0077222F">
        <w:rPr>
          <w:rFonts w:ascii="Arial" w:eastAsia="Arial" w:hAnsi="Arial" w:cs="Arial"/>
          <w:spacing w:val="-2"/>
          <w:position w:val="-2"/>
          <w:sz w:val="20"/>
          <w:szCs w:val="20"/>
          <w:lang w:val="de-DE"/>
        </w:rPr>
        <w:t>v</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rb</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ss</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ru</w:t>
      </w:r>
      <w:r w:rsidRPr="0077222F">
        <w:rPr>
          <w:rFonts w:ascii="Arial" w:eastAsia="Arial" w:hAnsi="Arial" w:cs="Arial"/>
          <w:spacing w:val="-1"/>
          <w:position w:val="-2"/>
          <w:sz w:val="20"/>
          <w:szCs w:val="20"/>
          <w:lang w:val="de-DE"/>
        </w:rPr>
        <w:t>n</w:t>
      </w:r>
      <w:r w:rsidRPr="0077222F">
        <w:rPr>
          <w:rFonts w:ascii="Arial" w:eastAsia="Arial" w:hAnsi="Arial" w:cs="Arial"/>
          <w:position w:val="-2"/>
          <w:sz w:val="20"/>
          <w:szCs w:val="20"/>
          <w:lang w:val="de-DE"/>
        </w:rPr>
        <w:t>g</w:t>
      </w:r>
      <w:r w:rsidRPr="0077222F">
        <w:rPr>
          <w:rFonts w:ascii="Arial" w:eastAsia="Arial" w:hAnsi="Arial" w:cs="Arial"/>
          <w:spacing w:val="-1"/>
          <w:position w:val="-2"/>
          <w:sz w:val="20"/>
          <w:szCs w:val="20"/>
          <w:lang w:val="de-DE"/>
        </w:rPr>
        <w:t xml:space="preserve"> </w:t>
      </w:r>
      <w:r w:rsidRPr="0077222F">
        <w:rPr>
          <w:rFonts w:ascii="Arial" w:eastAsia="Arial" w:hAnsi="Arial" w:cs="Arial"/>
          <w:position w:val="-2"/>
          <w:sz w:val="20"/>
          <w:szCs w:val="20"/>
          <w:lang w:val="de-DE"/>
        </w:rPr>
        <w:t>(</w:t>
      </w:r>
      <w:r w:rsidRPr="0077222F">
        <w:rPr>
          <w:rFonts w:ascii="Arial" w:eastAsia="Arial" w:hAnsi="Arial" w:cs="Arial"/>
          <w:spacing w:val="-1"/>
          <w:position w:val="-2"/>
          <w:sz w:val="20"/>
          <w:szCs w:val="20"/>
          <w:lang w:val="de-DE"/>
        </w:rPr>
        <w:t>i</w:t>
      </w:r>
      <w:r w:rsidRPr="0077222F">
        <w:rPr>
          <w:rFonts w:ascii="Arial" w:eastAsia="Arial" w:hAnsi="Arial" w:cs="Arial"/>
          <w:position w:val="-2"/>
          <w:sz w:val="20"/>
          <w:szCs w:val="20"/>
          <w:lang w:val="de-DE"/>
        </w:rPr>
        <w:t>n</w:t>
      </w:r>
      <w:r w:rsidRPr="0077222F">
        <w:rPr>
          <w:rFonts w:ascii="Arial" w:eastAsia="Arial" w:hAnsi="Arial" w:cs="Arial"/>
          <w:spacing w:val="1"/>
          <w:position w:val="-2"/>
          <w:sz w:val="20"/>
          <w:szCs w:val="20"/>
          <w:lang w:val="de-DE"/>
        </w:rPr>
        <w:t xml:space="preserve"> </w:t>
      </w:r>
      <w:r w:rsidRPr="0077222F">
        <w:rPr>
          <w:rFonts w:ascii="Arial" w:eastAsia="Arial" w:hAnsi="Arial" w:cs="Arial"/>
          <w:position w:val="-2"/>
          <w:sz w:val="20"/>
          <w:szCs w:val="20"/>
          <w:lang w:val="de-DE"/>
        </w:rPr>
        <w:t xml:space="preserve">%: </w:t>
      </w:r>
      <w:r w:rsidRPr="0077222F">
        <w:rPr>
          <w:rFonts w:ascii="Arial" w:eastAsia="Arial" w:hAnsi="Arial" w:cs="Arial"/>
          <w:position w:val="-2"/>
          <w:sz w:val="20"/>
          <w:szCs w:val="20"/>
          <w:u w:val="single" w:color="000000"/>
          <w:lang w:val="de-DE"/>
        </w:rPr>
        <w:t xml:space="preserve"> </w:t>
      </w:r>
      <w:r w:rsidRPr="0077222F">
        <w:rPr>
          <w:rFonts w:ascii="Arial" w:eastAsia="Arial" w:hAnsi="Arial" w:cs="Arial"/>
          <w:position w:val="-2"/>
          <w:sz w:val="20"/>
          <w:szCs w:val="20"/>
          <w:u w:val="single" w:color="000000"/>
          <w:lang w:val="de-DE"/>
        </w:rPr>
        <w:tab/>
      </w:r>
      <w:r w:rsidRPr="0077222F">
        <w:rPr>
          <w:rFonts w:ascii="Arial" w:eastAsia="Arial" w:hAnsi="Arial" w:cs="Arial"/>
          <w:position w:val="-2"/>
          <w:sz w:val="20"/>
          <w:szCs w:val="20"/>
          <w:lang w:val="de-DE"/>
        </w:rPr>
        <w:t xml:space="preserve"> </w:t>
      </w:r>
      <w:r w:rsidRPr="0077222F">
        <w:rPr>
          <w:rFonts w:ascii="Arial" w:eastAsia="Arial" w:hAnsi="Arial" w:cs="Arial"/>
          <w:spacing w:val="-1"/>
          <w:position w:val="-2"/>
          <w:sz w:val="20"/>
          <w:szCs w:val="20"/>
          <w:lang w:val="de-DE"/>
        </w:rPr>
        <w:t>g</w:t>
      </w:r>
      <w:r w:rsidRPr="0077222F">
        <w:rPr>
          <w:rFonts w:ascii="Arial" w:eastAsia="Arial" w:hAnsi="Arial" w:cs="Arial"/>
          <w:spacing w:val="1"/>
          <w:position w:val="-2"/>
          <w:sz w:val="20"/>
          <w:szCs w:val="20"/>
          <w:lang w:val="de-DE"/>
        </w:rPr>
        <w:t>e</w:t>
      </w:r>
      <w:r w:rsidRPr="0077222F">
        <w:rPr>
          <w:rFonts w:ascii="Arial" w:eastAsia="Arial" w:hAnsi="Arial" w:cs="Arial"/>
          <w:spacing w:val="-1"/>
          <w:position w:val="-2"/>
          <w:sz w:val="20"/>
          <w:szCs w:val="20"/>
          <w:lang w:val="de-DE"/>
        </w:rPr>
        <w:t>g</w:t>
      </w:r>
      <w:r w:rsidRPr="0077222F">
        <w:rPr>
          <w:rFonts w:ascii="Arial" w:eastAsia="Arial" w:hAnsi="Arial" w:cs="Arial"/>
          <w:spacing w:val="1"/>
          <w:position w:val="-2"/>
          <w:sz w:val="20"/>
          <w:szCs w:val="20"/>
          <w:lang w:val="de-DE"/>
        </w:rPr>
        <w:t>enübe</w:t>
      </w:r>
      <w:r w:rsidRPr="0077222F">
        <w:rPr>
          <w:rFonts w:ascii="Arial" w:eastAsia="Arial" w:hAnsi="Arial" w:cs="Arial"/>
          <w:position w:val="-2"/>
          <w:sz w:val="20"/>
          <w:szCs w:val="20"/>
          <w:lang w:val="de-DE"/>
        </w:rPr>
        <w:t>r</w:t>
      </w:r>
      <w:r w:rsidRPr="0077222F">
        <w:rPr>
          <w:rFonts w:ascii="Arial" w:eastAsia="Arial" w:hAnsi="Arial" w:cs="Arial"/>
          <w:spacing w:val="-3"/>
          <w:position w:val="-2"/>
          <w:sz w:val="20"/>
          <w:szCs w:val="20"/>
          <w:lang w:val="de-DE"/>
        </w:rPr>
        <w:t xml:space="preserve"> </w:t>
      </w:r>
      <w:r w:rsidRPr="0077222F">
        <w:rPr>
          <w:rFonts w:ascii="Arial" w:eastAsia="Arial" w:hAnsi="Arial" w:cs="Arial"/>
          <w:spacing w:val="1"/>
          <w:position w:val="-2"/>
          <w:sz w:val="20"/>
          <w:szCs w:val="20"/>
          <w:lang w:val="de-DE"/>
        </w:rPr>
        <w:t>d</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m</w:t>
      </w:r>
      <w:r w:rsidRPr="0077222F">
        <w:rPr>
          <w:rFonts w:ascii="Arial" w:eastAsia="Arial" w:hAnsi="Arial" w:cs="Arial"/>
          <w:spacing w:val="1"/>
          <w:position w:val="-2"/>
          <w:sz w:val="20"/>
          <w:szCs w:val="20"/>
          <w:lang w:val="de-DE"/>
        </w:rPr>
        <w:t xml:space="preserve"> Vergleichszeitraum</w:t>
      </w:r>
      <w:r w:rsidRPr="0077222F">
        <w:rPr>
          <w:rFonts w:ascii="Arial" w:eastAsia="Arial" w:hAnsi="Arial" w:cs="Arial"/>
          <w:position w:val="-2"/>
          <w:sz w:val="20"/>
          <w:szCs w:val="20"/>
          <w:lang w:val="de-DE"/>
        </w:rPr>
        <w:t>)</w:t>
      </w:r>
    </w:p>
    <w:p w14:paraId="736175B6" w14:textId="77777777" w:rsidR="00FE1B82" w:rsidRPr="0077222F" w:rsidRDefault="00FE1B82" w:rsidP="00FE1B82">
      <w:pPr>
        <w:tabs>
          <w:tab w:val="left" w:pos="6700"/>
        </w:tabs>
        <w:spacing w:after="120" w:line="367"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position w:val="-1"/>
          <w:sz w:val="20"/>
          <w:szCs w:val="20"/>
          <w:lang w:val="de-DE"/>
        </w:rPr>
        <w:t>Re</w:t>
      </w:r>
      <w:r w:rsidRPr="0077222F">
        <w:rPr>
          <w:rFonts w:ascii="Arial" w:eastAsia="Arial" w:hAnsi="Arial" w:cs="Arial"/>
          <w:spacing w:val="1"/>
          <w:position w:val="-1"/>
          <w:sz w:val="20"/>
          <w:szCs w:val="20"/>
          <w:lang w:val="de-DE"/>
        </w:rPr>
        <w:t>du</w:t>
      </w:r>
      <w:r w:rsidRPr="0077222F">
        <w:rPr>
          <w:rFonts w:ascii="Arial" w:eastAsia="Arial" w:hAnsi="Arial" w:cs="Arial"/>
          <w:spacing w:val="-2"/>
          <w:position w:val="-1"/>
          <w:sz w:val="20"/>
          <w:szCs w:val="20"/>
          <w:lang w:val="de-DE"/>
        </w:rPr>
        <w:t>z</w:t>
      </w:r>
      <w:r w:rsidRPr="0077222F">
        <w:rPr>
          <w:rFonts w:ascii="Arial" w:eastAsia="Arial" w:hAnsi="Arial" w:cs="Arial"/>
          <w:position w:val="-1"/>
          <w:sz w:val="20"/>
          <w:szCs w:val="20"/>
          <w:lang w:val="de-DE"/>
        </w:rPr>
        <w:t>ieru</w:t>
      </w:r>
      <w:r w:rsidRPr="0077222F">
        <w:rPr>
          <w:rFonts w:ascii="Arial" w:eastAsia="Arial" w:hAnsi="Arial" w:cs="Arial"/>
          <w:spacing w:val="1"/>
          <w:position w:val="-1"/>
          <w:sz w:val="20"/>
          <w:szCs w:val="20"/>
          <w:lang w:val="de-DE"/>
        </w:rPr>
        <w:t>n</w:t>
      </w:r>
      <w:r w:rsidRPr="0077222F">
        <w:rPr>
          <w:rFonts w:ascii="Arial" w:eastAsia="Arial" w:hAnsi="Arial" w:cs="Arial"/>
          <w:position w:val="-1"/>
          <w:sz w:val="20"/>
          <w:szCs w:val="20"/>
          <w:lang w:val="de-DE"/>
        </w:rPr>
        <w:t>g</w:t>
      </w:r>
      <w:r w:rsidRPr="0077222F">
        <w:rPr>
          <w:rFonts w:ascii="Arial" w:eastAsia="Arial" w:hAnsi="Arial" w:cs="Arial"/>
          <w:spacing w:val="-1"/>
          <w:position w:val="-1"/>
          <w:sz w:val="20"/>
          <w:szCs w:val="20"/>
          <w:lang w:val="de-DE"/>
        </w:rPr>
        <w:t xml:space="preserve"> </w:t>
      </w:r>
      <w:r w:rsidRPr="0077222F">
        <w:rPr>
          <w:rFonts w:ascii="Arial" w:eastAsia="Arial" w:hAnsi="Arial" w:cs="Arial"/>
          <w:spacing w:val="-2"/>
          <w:position w:val="-1"/>
          <w:sz w:val="20"/>
          <w:szCs w:val="20"/>
          <w:lang w:val="de-DE"/>
        </w:rPr>
        <w:t>v</w:t>
      </w:r>
      <w:r w:rsidRPr="0077222F">
        <w:rPr>
          <w:rFonts w:ascii="Arial" w:eastAsia="Arial" w:hAnsi="Arial" w:cs="Arial"/>
          <w:spacing w:val="1"/>
          <w:position w:val="-1"/>
          <w:sz w:val="20"/>
          <w:szCs w:val="20"/>
          <w:lang w:val="de-DE"/>
        </w:rPr>
        <w:t>o</w:t>
      </w:r>
      <w:r w:rsidRPr="0077222F">
        <w:rPr>
          <w:rFonts w:ascii="Arial" w:eastAsia="Arial" w:hAnsi="Arial" w:cs="Arial"/>
          <w:position w:val="-1"/>
          <w:sz w:val="20"/>
          <w:szCs w:val="20"/>
          <w:lang w:val="de-DE"/>
        </w:rPr>
        <w:t>n</w:t>
      </w:r>
      <w:r w:rsidRPr="0077222F">
        <w:rPr>
          <w:rFonts w:ascii="Arial" w:eastAsia="Arial" w:hAnsi="Arial" w:cs="Arial"/>
          <w:spacing w:val="1"/>
          <w:position w:val="-1"/>
          <w:sz w:val="20"/>
          <w:szCs w:val="20"/>
          <w:lang w:val="de-DE"/>
        </w:rPr>
        <w:t xml:space="preserve"> Kun</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en</w:t>
      </w:r>
      <w:r w:rsidRPr="0077222F">
        <w:rPr>
          <w:rFonts w:ascii="Arial" w:eastAsia="Arial" w:hAnsi="Arial" w:cs="Arial"/>
          <w:position w:val="-1"/>
          <w:sz w:val="20"/>
          <w:szCs w:val="20"/>
          <w:lang w:val="de-DE"/>
        </w:rPr>
        <w:t>rekl</w:t>
      </w:r>
      <w:r w:rsidRPr="0077222F">
        <w:rPr>
          <w:rFonts w:ascii="Arial" w:eastAsia="Arial" w:hAnsi="Arial" w:cs="Arial"/>
          <w:spacing w:val="-2"/>
          <w:position w:val="-1"/>
          <w:sz w:val="20"/>
          <w:szCs w:val="20"/>
          <w:lang w:val="de-DE"/>
        </w:rPr>
        <w:t>a</w:t>
      </w:r>
      <w:r w:rsidRPr="0077222F">
        <w:rPr>
          <w:rFonts w:ascii="Arial" w:eastAsia="Arial" w:hAnsi="Arial" w:cs="Arial"/>
          <w:spacing w:val="1"/>
          <w:position w:val="-1"/>
          <w:sz w:val="20"/>
          <w:szCs w:val="20"/>
          <w:lang w:val="de-DE"/>
        </w:rPr>
        <w:t>ma</w:t>
      </w:r>
      <w:r w:rsidRPr="0077222F">
        <w:rPr>
          <w:rFonts w:ascii="Arial" w:eastAsia="Arial" w:hAnsi="Arial" w:cs="Arial"/>
          <w:position w:val="-1"/>
          <w:sz w:val="20"/>
          <w:szCs w:val="20"/>
          <w:lang w:val="de-DE"/>
        </w:rPr>
        <w:t>t</w:t>
      </w:r>
      <w:r w:rsidRPr="0077222F">
        <w:rPr>
          <w:rFonts w:ascii="Arial" w:eastAsia="Arial" w:hAnsi="Arial" w:cs="Arial"/>
          <w:spacing w:val="-2"/>
          <w:position w:val="-1"/>
          <w:sz w:val="20"/>
          <w:szCs w:val="20"/>
          <w:lang w:val="de-DE"/>
        </w:rPr>
        <w:t>i</w:t>
      </w:r>
      <w:r w:rsidRPr="0077222F">
        <w:rPr>
          <w:rFonts w:ascii="Arial" w:eastAsia="Arial" w:hAnsi="Arial" w:cs="Arial"/>
          <w:spacing w:val="1"/>
          <w:position w:val="-1"/>
          <w:sz w:val="20"/>
          <w:szCs w:val="20"/>
          <w:lang w:val="de-DE"/>
        </w:rPr>
        <w:t>on</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n</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w:t>
      </w:r>
      <w:r w:rsidRPr="0077222F">
        <w:rPr>
          <w:rFonts w:ascii="Arial" w:eastAsia="Arial" w:hAnsi="Arial" w:cs="Arial"/>
          <w:spacing w:val="-1"/>
          <w:position w:val="-1"/>
          <w:sz w:val="20"/>
          <w:szCs w:val="20"/>
          <w:lang w:val="de-DE"/>
        </w:rPr>
        <w:t>i</w:t>
      </w:r>
      <w:r w:rsidRPr="0077222F">
        <w:rPr>
          <w:rFonts w:ascii="Arial" w:eastAsia="Arial" w:hAnsi="Arial" w:cs="Arial"/>
          <w:position w:val="-1"/>
          <w:sz w:val="20"/>
          <w:szCs w:val="20"/>
          <w:lang w:val="de-DE"/>
        </w:rPr>
        <w:t>n</w:t>
      </w:r>
      <w:r w:rsidRPr="0077222F">
        <w:rPr>
          <w:rFonts w:ascii="Arial" w:eastAsia="Arial" w:hAnsi="Arial" w:cs="Arial"/>
          <w:spacing w:val="1"/>
          <w:position w:val="-1"/>
          <w:sz w:val="20"/>
          <w:szCs w:val="20"/>
          <w:lang w:val="de-DE"/>
        </w:rPr>
        <w:t xml:space="preserve"> </w:t>
      </w:r>
      <w:r w:rsidRPr="0077222F">
        <w:rPr>
          <w:rFonts w:ascii="Arial" w:eastAsia="Arial" w:hAnsi="Arial" w:cs="Arial"/>
          <w:position w:val="-1"/>
          <w:sz w:val="20"/>
          <w:szCs w:val="20"/>
          <w:lang w:val="de-DE"/>
        </w:rPr>
        <w:t xml:space="preserve">%: </w:t>
      </w:r>
      <w:r w:rsidRPr="0077222F">
        <w:rPr>
          <w:rFonts w:ascii="Arial" w:eastAsia="Arial" w:hAnsi="Arial" w:cs="Arial"/>
          <w:position w:val="-1"/>
          <w:sz w:val="20"/>
          <w:szCs w:val="20"/>
          <w:u w:val="single" w:color="000000"/>
          <w:lang w:val="de-DE"/>
        </w:rPr>
        <w:t xml:space="preserve">  </w:t>
      </w:r>
      <w:r w:rsidRPr="0077222F">
        <w:rPr>
          <w:rFonts w:ascii="Arial" w:eastAsia="Arial" w:hAnsi="Arial" w:cs="Arial"/>
          <w:position w:val="-1"/>
          <w:sz w:val="20"/>
          <w:szCs w:val="20"/>
          <w:lang w:val="de-DE"/>
        </w:rPr>
        <w:t xml:space="preserve"> </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w:t>
      </w:r>
      <w:r w:rsidRPr="0077222F">
        <w:rPr>
          <w:rFonts w:ascii="Arial" w:eastAsia="Arial" w:hAnsi="Arial" w:cs="Arial"/>
          <w:spacing w:val="-1"/>
          <w:position w:val="-1"/>
          <w:sz w:val="20"/>
          <w:szCs w:val="20"/>
          <w:lang w:val="de-DE"/>
        </w:rPr>
        <w:t>g</w:t>
      </w:r>
      <w:r w:rsidRPr="0077222F">
        <w:rPr>
          <w:rFonts w:ascii="Arial" w:eastAsia="Arial" w:hAnsi="Arial" w:cs="Arial"/>
          <w:spacing w:val="1"/>
          <w:position w:val="-1"/>
          <w:sz w:val="20"/>
          <w:szCs w:val="20"/>
          <w:lang w:val="de-DE"/>
        </w:rPr>
        <w:t>enübe</w:t>
      </w:r>
      <w:r w:rsidRPr="0077222F">
        <w:rPr>
          <w:rFonts w:ascii="Arial" w:eastAsia="Arial" w:hAnsi="Arial" w:cs="Arial"/>
          <w:position w:val="-1"/>
          <w:sz w:val="20"/>
          <w:szCs w:val="20"/>
          <w:lang w:val="de-DE"/>
        </w:rPr>
        <w:t>r</w:t>
      </w:r>
      <w:r w:rsidRPr="0077222F">
        <w:rPr>
          <w:rFonts w:ascii="Arial" w:eastAsia="Arial" w:hAnsi="Arial" w:cs="Arial"/>
          <w:spacing w:val="-3"/>
          <w:position w:val="-1"/>
          <w:sz w:val="20"/>
          <w:szCs w:val="20"/>
          <w:lang w:val="de-DE"/>
        </w:rPr>
        <w:t xml:space="preserve"> </w:t>
      </w:r>
      <w:r w:rsidRPr="0077222F">
        <w:rPr>
          <w:rFonts w:ascii="Arial" w:eastAsia="Arial" w:hAnsi="Arial" w:cs="Arial"/>
          <w:spacing w:val="1"/>
          <w:position w:val="-1"/>
          <w:sz w:val="20"/>
          <w:szCs w:val="20"/>
          <w:lang w:val="de-DE"/>
        </w:rPr>
        <w:t>d</w:t>
      </w:r>
      <w:r w:rsidRPr="0077222F">
        <w:rPr>
          <w:rFonts w:ascii="Arial" w:eastAsia="Arial" w:hAnsi="Arial" w:cs="Arial"/>
          <w:spacing w:val="-1"/>
          <w:position w:val="-1"/>
          <w:sz w:val="20"/>
          <w:szCs w:val="20"/>
          <w:lang w:val="de-DE"/>
        </w:rPr>
        <w:t>e</w:t>
      </w:r>
      <w:r w:rsidRPr="0077222F">
        <w:rPr>
          <w:rFonts w:ascii="Arial" w:eastAsia="Arial" w:hAnsi="Arial" w:cs="Arial"/>
          <w:position w:val="-1"/>
          <w:sz w:val="20"/>
          <w:szCs w:val="20"/>
          <w:lang w:val="de-DE"/>
        </w:rPr>
        <w:t>m</w:t>
      </w:r>
      <w:r w:rsidRPr="0077222F">
        <w:rPr>
          <w:rFonts w:ascii="Arial" w:eastAsia="Arial" w:hAnsi="Arial" w:cs="Arial"/>
          <w:spacing w:val="1"/>
          <w:position w:val="-1"/>
          <w:sz w:val="20"/>
          <w:szCs w:val="20"/>
          <w:lang w:val="de-DE"/>
        </w:rPr>
        <w:t xml:space="preserve"> Vergleichszeitraum</w:t>
      </w:r>
      <w:r w:rsidRPr="0077222F">
        <w:rPr>
          <w:rFonts w:ascii="Arial" w:eastAsia="Arial" w:hAnsi="Arial" w:cs="Arial"/>
          <w:position w:val="-1"/>
          <w:sz w:val="20"/>
          <w:szCs w:val="20"/>
          <w:lang w:val="de-DE"/>
        </w:rPr>
        <w:t>)</w:t>
      </w:r>
    </w:p>
    <w:p w14:paraId="16118348" w14:textId="77777777" w:rsidR="0077222F" w:rsidRPr="0077222F" w:rsidRDefault="0077222F" w:rsidP="00FE1B82">
      <w:pPr>
        <w:tabs>
          <w:tab w:val="left" w:pos="7620"/>
        </w:tabs>
        <w:spacing w:after="120" w:line="367"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position w:val="-2"/>
          <w:sz w:val="20"/>
          <w:szCs w:val="20"/>
          <w:lang w:val="de-DE"/>
        </w:rPr>
        <w:t>Arb</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its</w:t>
      </w:r>
      <w:r w:rsidRPr="0077222F">
        <w:rPr>
          <w:rFonts w:ascii="Arial" w:eastAsia="Arial" w:hAnsi="Arial" w:cs="Arial"/>
          <w:spacing w:val="1"/>
          <w:position w:val="-2"/>
          <w:sz w:val="20"/>
          <w:szCs w:val="20"/>
          <w:lang w:val="de-DE"/>
        </w:rPr>
        <w:t>p</w:t>
      </w:r>
      <w:r w:rsidRPr="0077222F">
        <w:rPr>
          <w:rFonts w:ascii="Arial" w:eastAsia="Arial" w:hAnsi="Arial" w:cs="Arial"/>
          <w:position w:val="-2"/>
          <w:sz w:val="20"/>
          <w:szCs w:val="20"/>
          <w:lang w:val="de-DE"/>
        </w:rPr>
        <w:t>la</w:t>
      </w:r>
      <w:r w:rsidRPr="0077222F">
        <w:rPr>
          <w:rFonts w:ascii="Arial" w:eastAsia="Arial" w:hAnsi="Arial" w:cs="Arial"/>
          <w:spacing w:val="1"/>
          <w:position w:val="-2"/>
          <w:sz w:val="20"/>
          <w:szCs w:val="20"/>
          <w:lang w:val="de-DE"/>
        </w:rPr>
        <w:t>t</w:t>
      </w:r>
      <w:r w:rsidRPr="0077222F">
        <w:rPr>
          <w:rFonts w:ascii="Arial" w:eastAsia="Arial" w:hAnsi="Arial" w:cs="Arial"/>
          <w:spacing w:val="-2"/>
          <w:position w:val="-2"/>
          <w:sz w:val="20"/>
          <w:szCs w:val="20"/>
          <w:lang w:val="de-DE"/>
        </w:rPr>
        <w:t>z</w:t>
      </w:r>
      <w:r w:rsidRPr="0077222F">
        <w:rPr>
          <w:rFonts w:ascii="Arial" w:eastAsia="Arial" w:hAnsi="Arial" w:cs="Arial"/>
          <w:position w:val="-2"/>
          <w:sz w:val="20"/>
          <w:szCs w:val="20"/>
          <w:lang w:val="de-DE"/>
        </w:rPr>
        <w:t>sich</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ru</w:t>
      </w:r>
      <w:r w:rsidRPr="0077222F">
        <w:rPr>
          <w:rFonts w:ascii="Arial" w:eastAsia="Arial" w:hAnsi="Arial" w:cs="Arial"/>
          <w:spacing w:val="-1"/>
          <w:position w:val="-2"/>
          <w:sz w:val="20"/>
          <w:szCs w:val="20"/>
          <w:lang w:val="de-DE"/>
        </w:rPr>
        <w:t>n</w:t>
      </w:r>
      <w:r w:rsidRPr="0077222F">
        <w:rPr>
          <w:rFonts w:ascii="Arial" w:eastAsia="Arial" w:hAnsi="Arial" w:cs="Arial"/>
          <w:position w:val="-2"/>
          <w:sz w:val="20"/>
          <w:szCs w:val="20"/>
          <w:lang w:val="de-DE"/>
        </w:rPr>
        <w:t>g</w:t>
      </w:r>
      <w:r w:rsidRPr="0077222F">
        <w:rPr>
          <w:rFonts w:ascii="Arial" w:eastAsia="Arial" w:hAnsi="Arial" w:cs="Arial"/>
          <w:spacing w:val="-1"/>
          <w:position w:val="-2"/>
          <w:sz w:val="20"/>
          <w:szCs w:val="20"/>
          <w:lang w:val="de-DE"/>
        </w:rPr>
        <w:t xml:space="preserve"> </w:t>
      </w:r>
      <w:r w:rsidRPr="0077222F">
        <w:rPr>
          <w:rFonts w:ascii="Arial" w:eastAsia="Arial" w:hAnsi="Arial" w:cs="Arial"/>
          <w:position w:val="-2"/>
          <w:sz w:val="20"/>
          <w:szCs w:val="20"/>
          <w:lang w:val="de-DE"/>
        </w:rPr>
        <w:t>(A</w:t>
      </w:r>
      <w:r w:rsidRPr="0077222F">
        <w:rPr>
          <w:rFonts w:ascii="Arial" w:eastAsia="Arial" w:hAnsi="Arial" w:cs="Arial"/>
          <w:spacing w:val="1"/>
          <w:position w:val="-2"/>
          <w:sz w:val="20"/>
          <w:szCs w:val="20"/>
          <w:lang w:val="de-DE"/>
        </w:rPr>
        <w:t>n</w:t>
      </w:r>
      <w:r w:rsidRPr="0077222F">
        <w:rPr>
          <w:rFonts w:ascii="Arial" w:eastAsia="Arial" w:hAnsi="Arial" w:cs="Arial"/>
          <w:spacing w:val="-2"/>
          <w:position w:val="-2"/>
          <w:sz w:val="20"/>
          <w:szCs w:val="20"/>
          <w:lang w:val="de-DE"/>
        </w:rPr>
        <w:t>z</w:t>
      </w:r>
      <w:r w:rsidRPr="0077222F">
        <w:rPr>
          <w:rFonts w:ascii="Arial" w:eastAsia="Arial" w:hAnsi="Arial" w:cs="Arial"/>
          <w:spacing w:val="1"/>
          <w:position w:val="-2"/>
          <w:sz w:val="20"/>
          <w:szCs w:val="20"/>
          <w:lang w:val="de-DE"/>
        </w:rPr>
        <w:t>ah</w:t>
      </w:r>
      <w:r w:rsidRPr="0077222F">
        <w:rPr>
          <w:rFonts w:ascii="Arial" w:eastAsia="Arial" w:hAnsi="Arial" w:cs="Arial"/>
          <w:position w:val="-2"/>
          <w:sz w:val="20"/>
          <w:szCs w:val="20"/>
          <w:lang w:val="de-DE"/>
        </w:rPr>
        <w:t xml:space="preserve">l </w:t>
      </w:r>
      <w:r w:rsidRPr="0077222F">
        <w:rPr>
          <w:rFonts w:ascii="Arial" w:eastAsia="Arial" w:hAnsi="Arial" w:cs="Arial"/>
          <w:spacing w:val="-1"/>
          <w:position w:val="-2"/>
          <w:sz w:val="20"/>
          <w:szCs w:val="20"/>
          <w:lang w:val="de-DE"/>
        </w:rPr>
        <w:t>g</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sich</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rter Arb</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its</w:t>
      </w:r>
      <w:r w:rsidRPr="0077222F">
        <w:rPr>
          <w:rFonts w:ascii="Arial" w:eastAsia="Arial" w:hAnsi="Arial" w:cs="Arial"/>
          <w:spacing w:val="1"/>
          <w:position w:val="-2"/>
          <w:sz w:val="20"/>
          <w:szCs w:val="20"/>
          <w:lang w:val="de-DE"/>
        </w:rPr>
        <w:t>p</w:t>
      </w:r>
      <w:r w:rsidRPr="0077222F">
        <w:rPr>
          <w:rFonts w:ascii="Arial" w:eastAsia="Arial" w:hAnsi="Arial" w:cs="Arial"/>
          <w:position w:val="-2"/>
          <w:sz w:val="20"/>
          <w:szCs w:val="20"/>
          <w:lang w:val="de-DE"/>
        </w:rPr>
        <w:t>l</w:t>
      </w:r>
      <w:r w:rsidRPr="0077222F">
        <w:rPr>
          <w:rFonts w:ascii="Arial" w:eastAsia="Arial" w:hAnsi="Arial" w:cs="Arial"/>
          <w:spacing w:val="-2"/>
          <w:position w:val="-2"/>
          <w:sz w:val="20"/>
          <w:szCs w:val="20"/>
          <w:lang w:val="de-DE"/>
        </w:rPr>
        <w:t>ä</w:t>
      </w:r>
      <w:r w:rsidRPr="0077222F">
        <w:rPr>
          <w:rFonts w:ascii="Arial" w:eastAsia="Arial" w:hAnsi="Arial" w:cs="Arial"/>
          <w:position w:val="-2"/>
          <w:sz w:val="20"/>
          <w:szCs w:val="20"/>
          <w:lang w:val="de-DE"/>
        </w:rPr>
        <w:t>t</w:t>
      </w:r>
      <w:r w:rsidRPr="0077222F">
        <w:rPr>
          <w:rFonts w:ascii="Arial" w:eastAsia="Arial" w:hAnsi="Arial" w:cs="Arial"/>
          <w:spacing w:val="-2"/>
          <w:position w:val="-2"/>
          <w:sz w:val="20"/>
          <w:szCs w:val="20"/>
          <w:lang w:val="de-DE"/>
        </w:rPr>
        <w:t>z</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 xml:space="preserve">: </w:t>
      </w:r>
      <w:r w:rsidRPr="0077222F">
        <w:rPr>
          <w:rFonts w:ascii="Arial" w:eastAsia="Arial" w:hAnsi="Arial" w:cs="Arial"/>
          <w:position w:val="-2"/>
          <w:sz w:val="20"/>
          <w:szCs w:val="20"/>
          <w:u w:val="single" w:color="000000"/>
          <w:lang w:val="de-DE"/>
        </w:rPr>
        <w:t xml:space="preserve"> </w:t>
      </w:r>
      <w:r w:rsidRPr="0077222F">
        <w:rPr>
          <w:rFonts w:ascii="Arial" w:eastAsia="Arial" w:hAnsi="Arial" w:cs="Arial"/>
          <w:position w:val="-2"/>
          <w:sz w:val="20"/>
          <w:szCs w:val="20"/>
          <w:u w:val="single" w:color="000000"/>
          <w:lang w:val="de-DE"/>
        </w:rPr>
        <w:tab/>
      </w:r>
      <w:r w:rsidRPr="0077222F">
        <w:rPr>
          <w:rFonts w:ascii="Arial" w:eastAsia="Arial" w:hAnsi="Arial" w:cs="Arial"/>
          <w:position w:val="-2"/>
          <w:sz w:val="20"/>
          <w:szCs w:val="20"/>
          <w:lang w:val="de-DE"/>
        </w:rPr>
        <w:t>)</w:t>
      </w:r>
    </w:p>
    <w:p w14:paraId="38E62232" w14:textId="77777777" w:rsidR="0077222F" w:rsidRPr="0077222F" w:rsidRDefault="0077222F" w:rsidP="00FE1B82">
      <w:pPr>
        <w:tabs>
          <w:tab w:val="left" w:pos="6520"/>
        </w:tabs>
        <w:spacing w:after="120" w:line="367" w:lineRule="exact"/>
        <w:ind w:left="119" w:right="-20"/>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position w:val="-2"/>
          <w:sz w:val="20"/>
          <w:szCs w:val="20"/>
          <w:lang w:val="de-DE"/>
        </w:rPr>
        <w:t>Ne</w:t>
      </w:r>
      <w:r w:rsidRPr="0077222F">
        <w:rPr>
          <w:rFonts w:ascii="Arial" w:eastAsia="Arial" w:hAnsi="Arial" w:cs="Arial"/>
          <w:spacing w:val="1"/>
          <w:position w:val="-2"/>
          <w:sz w:val="20"/>
          <w:szCs w:val="20"/>
          <w:lang w:val="de-DE"/>
        </w:rPr>
        <w:t>ue</w:t>
      </w:r>
      <w:r w:rsidRPr="0077222F">
        <w:rPr>
          <w:rFonts w:ascii="Arial" w:eastAsia="Arial" w:hAnsi="Arial" w:cs="Arial"/>
          <w:position w:val="-2"/>
          <w:sz w:val="20"/>
          <w:szCs w:val="20"/>
          <w:lang w:val="de-DE"/>
        </w:rPr>
        <w:t>ins</w:t>
      </w:r>
      <w:r w:rsidRPr="0077222F">
        <w:rPr>
          <w:rFonts w:ascii="Arial" w:eastAsia="Arial" w:hAnsi="Arial" w:cs="Arial"/>
          <w:spacing w:val="1"/>
          <w:position w:val="-2"/>
          <w:sz w:val="20"/>
          <w:szCs w:val="20"/>
          <w:lang w:val="de-DE"/>
        </w:rPr>
        <w:t>te</w:t>
      </w:r>
      <w:r w:rsidRPr="0077222F">
        <w:rPr>
          <w:rFonts w:ascii="Arial" w:eastAsia="Arial" w:hAnsi="Arial" w:cs="Arial"/>
          <w:position w:val="-2"/>
          <w:sz w:val="20"/>
          <w:szCs w:val="20"/>
          <w:lang w:val="de-DE"/>
        </w:rPr>
        <w:t>l</w:t>
      </w:r>
      <w:r w:rsidRPr="0077222F">
        <w:rPr>
          <w:rFonts w:ascii="Arial" w:eastAsia="Arial" w:hAnsi="Arial" w:cs="Arial"/>
          <w:spacing w:val="-1"/>
          <w:position w:val="-2"/>
          <w:sz w:val="20"/>
          <w:szCs w:val="20"/>
          <w:lang w:val="de-DE"/>
        </w:rPr>
        <w:t>l</w:t>
      </w:r>
      <w:r w:rsidRPr="0077222F">
        <w:rPr>
          <w:rFonts w:ascii="Arial" w:eastAsia="Arial" w:hAnsi="Arial" w:cs="Arial"/>
          <w:spacing w:val="1"/>
          <w:position w:val="-2"/>
          <w:sz w:val="20"/>
          <w:szCs w:val="20"/>
          <w:lang w:val="de-DE"/>
        </w:rPr>
        <w:t>un</w:t>
      </w:r>
      <w:r w:rsidRPr="0077222F">
        <w:rPr>
          <w:rFonts w:ascii="Arial" w:eastAsia="Arial" w:hAnsi="Arial" w:cs="Arial"/>
          <w:spacing w:val="-1"/>
          <w:position w:val="-2"/>
          <w:sz w:val="20"/>
          <w:szCs w:val="20"/>
          <w:lang w:val="de-DE"/>
        </w:rPr>
        <w:t>ge</w:t>
      </w:r>
      <w:r w:rsidRPr="0077222F">
        <w:rPr>
          <w:rFonts w:ascii="Arial" w:eastAsia="Arial" w:hAnsi="Arial" w:cs="Arial"/>
          <w:position w:val="-2"/>
          <w:sz w:val="20"/>
          <w:szCs w:val="20"/>
          <w:lang w:val="de-DE"/>
        </w:rPr>
        <w:t>n</w:t>
      </w:r>
      <w:r w:rsidRPr="0077222F">
        <w:rPr>
          <w:rFonts w:ascii="Arial" w:eastAsia="Arial" w:hAnsi="Arial" w:cs="Arial"/>
          <w:spacing w:val="1"/>
          <w:position w:val="-2"/>
          <w:sz w:val="20"/>
          <w:szCs w:val="20"/>
          <w:lang w:val="de-DE"/>
        </w:rPr>
        <w:t xml:space="preserve"> oder nicht notwendige </w:t>
      </w:r>
      <w:r w:rsidRPr="0077222F">
        <w:rPr>
          <w:rFonts w:ascii="Arial" w:eastAsia="Arial" w:hAnsi="Arial" w:cs="Arial"/>
          <w:position w:val="-2"/>
          <w:sz w:val="20"/>
          <w:szCs w:val="20"/>
          <w:lang w:val="de-DE"/>
        </w:rPr>
        <w:t>(</w:t>
      </w:r>
      <w:r w:rsidRPr="0077222F">
        <w:rPr>
          <w:rFonts w:ascii="Arial" w:eastAsia="Arial" w:hAnsi="Arial" w:cs="Arial"/>
          <w:spacing w:val="-2"/>
          <w:position w:val="-2"/>
          <w:sz w:val="20"/>
          <w:szCs w:val="20"/>
          <w:lang w:val="de-DE"/>
        </w:rPr>
        <w:t>A</w:t>
      </w:r>
      <w:r w:rsidRPr="0077222F">
        <w:rPr>
          <w:rFonts w:ascii="Arial" w:eastAsia="Arial" w:hAnsi="Arial" w:cs="Arial"/>
          <w:spacing w:val="1"/>
          <w:position w:val="-2"/>
          <w:sz w:val="20"/>
          <w:szCs w:val="20"/>
          <w:lang w:val="de-DE"/>
        </w:rPr>
        <w:t>n</w:t>
      </w:r>
      <w:r w:rsidRPr="0077222F">
        <w:rPr>
          <w:rFonts w:ascii="Arial" w:eastAsia="Arial" w:hAnsi="Arial" w:cs="Arial"/>
          <w:spacing w:val="-2"/>
          <w:position w:val="-2"/>
          <w:sz w:val="20"/>
          <w:szCs w:val="20"/>
          <w:lang w:val="de-DE"/>
        </w:rPr>
        <w:t>z</w:t>
      </w:r>
      <w:r w:rsidRPr="0077222F">
        <w:rPr>
          <w:rFonts w:ascii="Arial" w:eastAsia="Arial" w:hAnsi="Arial" w:cs="Arial"/>
          <w:spacing w:val="1"/>
          <w:position w:val="-2"/>
          <w:sz w:val="20"/>
          <w:szCs w:val="20"/>
          <w:lang w:val="de-DE"/>
        </w:rPr>
        <w:t>ah</w:t>
      </w:r>
      <w:r w:rsidRPr="0077222F">
        <w:rPr>
          <w:rFonts w:ascii="Arial" w:eastAsia="Arial" w:hAnsi="Arial" w:cs="Arial"/>
          <w:position w:val="-2"/>
          <w:sz w:val="20"/>
          <w:szCs w:val="20"/>
          <w:lang w:val="de-DE"/>
        </w:rPr>
        <w:t>l Ne</w:t>
      </w:r>
      <w:r w:rsidRPr="0077222F">
        <w:rPr>
          <w:rFonts w:ascii="Arial" w:eastAsia="Arial" w:hAnsi="Arial" w:cs="Arial"/>
          <w:spacing w:val="1"/>
          <w:position w:val="-2"/>
          <w:sz w:val="20"/>
          <w:szCs w:val="20"/>
          <w:lang w:val="de-DE"/>
        </w:rPr>
        <w:t>ue</w:t>
      </w:r>
      <w:r w:rsidRPr="0077222F">
        <w:rPr>
          <w:rFonts w:ascii="Arial" w:eastAsia="Arial" w:hAnsi="Arial" w:cs="Arial"/>
          <w:position w:val="-2"/>
          <w:sz w:val="20"/>
          <w:szCs w:val="20"/>
          <w:lang w:val="de-DE"/>
        </w:rPr>
        <w:t>ins</w:t>
      </w:r>
      <w:r w:rsidRPr="0077222F">
        <w:rPr>
          <w:rFonts w:ascii="Arial" w:eastAsia="Arial" w:hAnsi="Arial" w:cs="Arial"/>
          <w:spacing w:val="-1"/>
          <w:position w:val="-2"/>
          <w:sz w:val="20"/>
          <w:szCs w:val="20"/>
          <w:lang w:val="de-DE"/>
        </w:rPr>
        <w:t>t</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l</w:t>
      </w:r>
      <w:r w:rsidRPr="0077222F">
        <w:rPr>
          <w:rFonts w:ascii="Arial" w:eastAsia="Arial" w:hAnsi="Arial" w:cs="Arial"/>
          <w:spacing w:val="-1"/>
          <w:position w:val="-2"/>
          <w:sz w:val="20"/>
          <w:szCs w:val="20"/>
          <w:lang w:val="de-DE"/>
        </w:rPr>
        <w:t>l</w:t>
      </w:r>
      <w:r w:rsidRPr="0077222F">
        <w:rPr>
          <w:rFonts w:ascii="Arial" w:eastAsia="Arial" w:hAnsi="Arial" w:cs="Arial"/>
          <w:spacing w:val="1"/>
          <w:position w:val="-2"/>
          <w:sz w:val="20"/>
          <w:szCs w:val="20"/>
          <w:lang w:val="de-DE"/>
        </w:rPr>
        <w:t>un</w:t>
      </w:r>
      <w:r w:rsidRPr="0077222F">
        <w:rPr>
          <w:rFonts w:ascii="Arial" w:eastAsia="Arial" w:hAnsi="Arial" w:cs="Arial"/>
          <w:spacing w:val="-1"/>
          <w:position w:val="-2"/>
          <w:sz w:val="20"/>
          <w:szCs w:val="20"/>
          <w:lang w:val="de-DE"/>
        </w:rPr>
        <w:t>ge</w:t>
      </w:r>
      <w:r w:rsidRPr="0077222F">
        <w:rPr>
          <w:rFonts w:ascii="Arial" w:eastAsia="Arial" w:hAnsi="Arial" w:cs="Arial"/>
          <w:spacing w:val="1"/>
          <w:position w:val="-2"/>
          <w:sz w:val="20"/>
          <w:szCs w:val="20"/>
          <w:lang w:val="de-DE"/>
        </w:rPr>
        <w:t>n</w:t>
      </w:r>
      <w:r w:rsidRPr="0077222F">
        <w:rPr>
          <w:rFonts w:ascii="Arial" w:eastAsia="Arial" w:hAnsi="Arial" w:cs="Arial"/>
          <w:position w:val="-2"/>
          <w:sz w:val="20"/>
          <w:szCs w:val="20"/>
          <w:lang w:val="de-DE"/>
        </w:rPr>
        <w:t xml:space="preserve">: </w:t>
      </w:r>
      <w:r w:rsidRPr="0077222F">
        <w:rPr>
          <w:rFonts w:ascii="Arial" w:eastAsia="Arial" w:hAnsi="Arial" w:cs="Arial"/>
          <w:position w:val="-2"/>
          <w:sz w:val="20"/>
          <w:szCs w:val="20"/>
          <w:u w:val="single" w:color="000000"/>
          <w:lang w:val="de-DE"/>
        </w:rPr>
        <w:t xml:space="preserve"> </w:t>
      </w:r>
      <w:r w:rsidRPr="0077222F">
        <w:rPr>
          <w:rFonts w:ascii="Arial" w:eastAsia="Arial" w:hAnsi="Arial" w:cs="Arial"/>
          <w:position w:val="-2"/>
          <w:sz w:val="20"/>
          <w:szCs w:val="20"/>
          <w:u w:val="single" w:color="000000"/>
          <w:lang w:val="de-DE"/>
        </w:rPr>
        <w:tab/>
      </w:r>
      <w:r w:rsidRPr="0077222F">
        <w:rPr>
          <w:rFonts w:ascii="Arial" w:eastAsia="Arial" w:hAnsi="Arial" w:cs="Arial"/>
          <w:position w:val="-2"/>
          <w:sz w:val="20"/>
          <w:szCs w:val="20"/>
          <w:lang w:val="de-DE"/>
        </w:rPr>
        <w:t>)</w:t>
      </w:r>
    </w:p>
    <w:p w14:paraId="5509FA56" w14:textId="7FEE278A" w:rsidR="0077222F" w:rsidRPr="0077222F" w:rsidRDefault="0077222F" w:rsidP="00FE1B82">
      <w:pPr>
        <w:spacing w:after="120" w:line="367" w:lineRule="exact"/>
        <w:ind w:left="119" w:right="-23"/>
        <w:rPr>
          <w:rFonts w:ascii="Arial" w:eastAsia="Arial" w:hAnsi="Arial" w:cs="Arial"/>
          <w:sz w:val="20"/>
          <w:szCs w:val="20"/>
          <w:lang w:val="de-DE"/>
        </w:rPr>
      </w:pPr>
      <w:r w:rsidRPr="0077222F">
        <w:rPr>
          <w:rFonts w:ascii="Arial" w:eastAsia="Arial" w:hAnsi="Arial" w:cs="Arial"/>
          <w:position w:val="-1"/>
          <w:sz w:val="20"/>
          <w:szCs w:val="20"/>
          <w:lang w:val="de-DE"/>
        </w:rPr>
        <w:t>□</w:t>
      </w:r>
      <w:r w:rsidRPr="0077222F">
        <w:rPr>
          <w:rFonts w:ascii="Arial" w:eastAsia="Arial" w:hAnsi="Arial" w:cs="Arial"/>
          <w:spacing w:val="9"/>
          <w:position w:val="-1"/>
          <w:sz w:val="20"/>
          <w:szCs w:val="20"/>
          <w:lang w:val="de-DE"/>
        </w:rPr>
        <w:t xml:space="preserve"> </w:t>
      </w:r>
      <w:r w:rsidRPr="0077222F">
        <w:rPr>
          <w:rFonts w:ascii="Arial" w:eastAsia="Arial" w:hAnsi="Arial" w:cs="Arial"/>
          <w:position w:val="-2"/>
          <w:sz w:val="20"/>
          <w:szCs w:val="20"/>
          <w:lang w:val="de-DE"/>
        </w:rPr>
        <w:t>S</w:t>
      </w:r>
      <w:r w:rsidRPr="0077222F">
        <w:rPr>
          <w:rFonts w:ascii="Arial" w:eastAsia="Arial" w:hAnsi="Arial" w:cs="Arial"/>
          <w:spacing w:val="1"/>
          <w:position w:val="-2"/>
          <w:sz w:val="20"/>
          <w:szCs w:val="20"/>
          <w:lang w:val="de-DE"/>
        </w:rPr>
        <w:t>on</w:t>
      </w:r>
      <w:r w:rsidRPr="0077222F">
        <w:rPr>
          <w:rFonts w:ascii="Arial" w:eastAsia="Arial" w:hAnsi="Arial" w:cs="Arial"/>
          <w:position w:val="-2"/>
          <w:sz w:val="20"/>
          <w:szCs w:val="20"/>
          <w:lang w:val="de-DE"/>
        </w:rPr>
        <w:t>sti</w:t>
      </w:r>
      <w:r w:rsidRPr="0077222F">
        <w:rPr>
          <w:rFonts w:ascii="Arial" w:eastAsia="Arial" w:hAnsi="Arial" w:cs="Arial"/>
          <w:spacing w:val="-1"/>
          <w:position w:val="-2"/>
          <w:sz w:val="20"/>
          <w:szCs w:val="20"/>
          <w:lang w:val="de-DE"/>
        </w:rPr>
        <w:t>g</w:t>
      </w:r>
      <w:r w:rsidRPr="0077222F">
        <w:rPr>
          <w:rFonts w:ascii="Arial" w:eastAsia="Arial" w:hAnsi="Arial" w:cs="Arial"/>
          <w:spacing w:val="1"/>
          <w:position w:val="-2"/>
          <w:sz w:val="20"/>
          <w:szCs w:val="20"/>
          <w:lang w:val="de-DE"/>
        </w:rPr>
        <w:t>e</w:t>
      </w:r>
      <w:r w:rsidRPr="0077222F">
        <w:rPr>
          <w:rFonts w:ascii="Arial" w:eastAsia="Arial" w:hAnsi="Arial" w:cs="Arial"/>
          <w:position w:val="-2"/>
          <w:sz w:val="20"/>
          <w:szCs w:val="20"/>
          <w:lang w:val="de-DE"/>
        </w:rPr>
        <w:t>s:</w:t>
      </w:r>
      <w:r w:rsidR="00CB65D7">
        <w:rPr>
          <w:rFonts w:ascii="Arial" w:eastAsia="Arial" w:hAnsi="Arial" w:cs="Arial"/>
          <w:position w:val="-2"/>
          <w:sz w:val="20"/>
          <w:szCs w:val="20"/>
          <w:lang w:val="de-DE"/>
        </w:rPr>
        <w:t xml:space="preserve"> __________________________</w:t>
      </w:r>
    </w:p>
    <w:p w14:paraId="2FD59A55" w14:textId="77777777" w:rsidR="00FD3EC9" w:rsidRDefault="00FD3EC9" w:rsidP="00FD3EC9">
      <w:pPr>
        <w:spacing w:after="0"/>
        <w:rPr>
          <w:rFonts w:ascii="Arial" w:hAnsi="Arial" w:cs="Arial"/>
          <w:lang w:val="de-DE"/>
        </w:rPr>
      </w:pPr>
    </w:p>
    <w:p w14:paraId="66B8512B" w14:textId="306F953E" w:rsidR="00BA6387" w:rsidRDefault="00BA6387" w:rsidP="00BA6387">
      <w:pPr>
        <w:shd w:val="clear" w:color="auto" w:fill="D9D9D9" w:themeFill="background1" w:themeFillShade="D9"/>
        <w:rPr>
          <w:rFonts w:ascii="Arial" w:eastAsia="Arial" w:hAnsi="Arial" w:cs="Arial"/>
          <w:i/>
          <w:sz w:val="20"/>
          <w:szCs w:val="20"/>
          <w:lang w:val="de-DE"/>
        </w:rPr>
      </w:pPr>
      <w:r w:rsidRPr="00845209">
        <w:rPr>
          <w:rFonts w:ascii="Arial" w:eastAsia="Arial" w:hAnsi="Arial" w:cs="Arial"/>
          <w:sz w:val="20"/>
          <w:szCs w:val="20"/>
          <w:lang w:val="de-DE"/>
        </w:rPr>
        <w:t>TEXTFELD</w:t>
      </w:r>
      <w:r w:rsidR="00A71979">
        <w:rPr>
          <w:rFonts w:ascii="Arial" w:eastAsia="Arial" w:hAnsi="Arial" w:cs="Arial"/>
          <w:sz w:val="20"/>
          <w:szCs w:val="20"/>
          <w:lang w:val="de-DE"/>
        </w:rPr>
        <w:t xml:space="preserve"> – </w:t>
      </w:r>
      <w:r w:rsidR="00A71979" w:rsidRPr="00A71979">
        <w:rPr>
          <w:rFonts w:ascii="Arial" w:eastAsia="Arial" w:hAnsi="Arial" w:cs="Arial"/>
          <w:i/>
          <w:sz w:val="20"/>
          <w:szCs w:val="20"/>
          <w:lang w:val="de-DE"/>
        </w:rPr>
        <w:t xml:space="preserve">Möglichkeit für </w:t>
      </w:r>
      <w:r w:rsidR="00A71979">
        <w:rPr>
          <w:rFonts w:ascii="Arial" w:eastAsia="Arial" w:hAnsi="Arial" w:cs="Arial"/>
          <w:i/>
          <w:sz w:val="20"/>
          <w:szCs w:val="20"/>
          <w:lang w:val="de-DE"/>
        </w:rPr>
        <w:t>ergänzende</w:t>
      </w:r>
      <w:r w:rsidR="00A71979" w:rsidRPr="00A71979">
        <w:rPr>
          <w:rFonts w:ascii="Arial" w:eastAsia="Arial" w:hAnsi="Arial" w:cs="Arial"/>
          <w:i/>
          <w:sz w:val="20"/>
          <w:szCs w:val="20"/>
          <w:lang w:val="de-DE"/>
        </w:rPr>
        <w:t xml:space="preserve"> Erläuterungen zu den Effekten</w:t>
      </w:r>
    </w:p>
    <w:p w14:paraId="43BD48D9" w14:textId="77777777" w:rsidR="00E866AA" w:rsidRPr="00845209" w:rsidRDefault="00E866AA" w:rsidP="00BA6387">
      <w:pPr>
        <w:shd w:val="clear" w:color="auto" w:fill="D9D9D9" w:themeFill="background1" w:themeFillShade="D9"/>
        <w:rPr>
          <w:rFonts w:ascii="Arial" w:eastAsia="Arial" w:hAnsi="Arial" w:cs="Arial"/>
          <w:sz w:val="20"/>
          <w:szCs w:val="20"/>
          <w:lang w:val="de-DE"/>
        </w:rPr>
      </w:pPr>
    </w:p>
    <w:tbl>
      <w:tblPr>
        <w:tblStyle w:val="Gitternetztabelle4Akzent3"/>
        <w:tblW w:w="0" w:type="auto"/>
        <w:tblLook w:val="04A0" w:firstRow="1" w:lastRow="0" w:firstColumn="1" w:lastColumn="0" w:noHBand="0" w:noVBand="1"/>
      </w:tblPr>
      <w:tblGrid>
        <w:gridCol w:w="2029"/>
        <w:gridCol w:w="1367"/>
        <w:gridCol w:w="1861"/>
        <w:gridCol w:w="2033"/>
        <w:gridCol w:w="1772"/>
      </w:tblGrid>
      <w:tr w:rsidR="007B0B25" w:rsidRPr="00FE1B82" w14:paraId="1183BC87" w14:textId="77777777" w:rsidTr="00FE1B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9" w:type="dxa"/>
          </w:tcPr>
          <w:p w14:paraId="7CB25FE4" w14:textId="37077C35" w:rsidR="007B0B25" w:rsidRPr="002E2DB5" w:rsidRDefault="00A77AD5" w:rsidP="002E2DB5">
            <w:pPr>
              <w:spacing w:before="29" w:after="0" w:line="271" w:lineRule="exact"/>
              <w:ind w:left="254" w:right="-20"/>
              <w:jc w:val="center"/>
              <w:rPr>
                <w:rFonts w:ascii="Arial" w:eastAsia="Arial" w:hAnsi="Arial" w:cs="Arial"/>
                <w:b w:val="0"/>
                <w:bCs w:val="0"/>
                <w:position w:val="-1"/>
                <w:sz w:val="20"/>
                <w:szCs w:val="20"/>
                <w:lang w:val="de-DE"/>
              </w:rPr>
            </w:pPr>
            <w:r>
              <w:rPr>
                <w:rFonts w:ascii="Arial" w:hAnsi="Arial" w:cs="Arial"/>
                <w:lang w:val="de-DE"/>
              </w:rPr>
              <w:br w:type="page"/>
            </w:r>
          </w:p>
        </w:tc>
        <w:tc>
          <w:tcPr>
            <w:tcW w:w="7033" w:type="dxa"/>
            <w:gridSpan w:val="4"/>
          </w:tcPr>
          <w:p w14:paraId="6215ABA2" w14:textId="77777777" w:rsidR="007B0B25" w:rsidRDefault="007B0B25" w:rsidP="00381A05">
            <w:pPr>
              <w:keepNext/>
              <w:spacing w:before="29" w:after="0" w:line="271" w:lineRule="exact"/>
              <w:ind w:left="255" w:right="-23"/>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auto"/>
                <w:position w:val="-1"/>
                <w:sz w:val="20"/>
                <w:szCs w:val="20"/>
                <w:lang w:val="de-DE"/>
              </w:rPr>
            </w:pPr>
            <w:r w:rsidRPr="002E2DB5">
              <w:rPr>
                <w:rFonts w:ascii="Arial" w:eastAsia="Arial" w:hAnsi="Arial" w:cs="Arial"/>
                <w:b w:val="0"/>
                <w:bCs w:val="0"/>
                <w:color w:val="auto"/>
                <w:position w:val="-1"/>
                <w:sz w:val="20"/>
                <w:szCs w:val="20"/>
                <w:lang w:val="de-DE"/>
              </w:rPr>
              <w:t>Erm</w:t>
            </w:r>
            <w:r w:rsidRPr="002E2DB5">
              <w:rPr>
                <w:rFonts w:ascii="Arial" w:eastAsia="Arial" w:hAnsi="Arial" w:cs="Arial"/>
                <w:b w:val="0"/>
                <w:bCs w:val="0"/>
                <w:color w:val="auto"/>
                <w:spacing w:val="1"/>
                <w:position w:val="-1"/>
                <w:sz w:val="20"/>
                <w:szCs w:val="20"/>
                <w:lang w:val="de-DE"/>
              </w:rPr>
              <w:t>i</w:t>
            </w:r>
            <w:r w:rsidRPr="002E2DB5">
              <w:rPr>
                <w:rFonts w:ascii="Arial" w:eastAsia="Arial" w:hAnsi="Arial" w:cs="Arial"/>
                <w:b w:val="0"/>
                <w:bCs w:val="0"/>
                <w:color w:val="auto"/>
                <w:position w:val="-1"/>
                <w:sz w:val="20"/>
                <w:szCs w:val="20"/>
                <w:lang w:val="de-DE"/>
              </w:rPr>
              <w:t>t</w:t>
            </w:r>
            <w:r w:rsidRPr="002E2DB5">
              <w:rPr>
                <w:rFonts w:ascii="Arial" w:eastAsia="Arial" w:hAnsi="Arial" w:cs="Arial"/>
                <w:b w:val="0"/>
                <w:bCs w:val="0"/>
                <w:color w:val="auto"/>
                <w:spacing w:val="-1"/>
                <w:position w:val="-1"/>
                <w:sz w:val="20"/>
                <w:szCs w:val="20"/>
                <w:lang w:val="de-DE"/>
              </w:rPr>
              <w:t>t</w:t>
            </w:r>
            <w:r w:rsidRPr="002E2DB5">
              <w:rPr>
                <w:rFonts w:ascii="Arial" w:eastAsia="Arial" w:hAnsi="Arial" w:cs="Arial"/>
                <w:b w:val="0"/>
                <w:bCs w:val="0"/>
                <w:color w:val="auto"/>
                <w:spacing w:val="1"/>
                <w:position w:val="-1"/>
                <w:sz w:val="20"/>
                <w:szCs w:val="20"/>
                <w:lang w:val="de-DE"/>
              </w:rPr>
              <w:t>e</w:t>
            </w:r>
            <w:r w:rsidRPr="002E2DB5">
              <w:rPr>
                <w:rFonts w:ascii="Arial" w:eastAsia="Arial" w:hAnsi="Arial" w:cs="Arial"/>
                <w:b w:val="0"/>
                <w:bCs w:val="0"/>
                <w:color w:val="auto"/>
                <w:position w:val="-1"/>
                <w:sz w:val="20"/>
                <w:szCs w:val="20"/>
                <w:lang w:val="de-DE"/>
              </w:rPr>
              <w:t>ltes</w:t>
            </w:r>
            <w:r w:rsidRPr="002E2DB5">
              <w:rPr>
                <w:rFonts w:ascii="Arial" w:eastAsia="Arial" w:hAnsi="Arial" w:cs="Arial"/>
                <w:b w:val="0"/>
                <w:bCs w:val="0"/>
                <w:color w:val="auto"/>
                <w:spacing w:val="1"/>
                <w:position w:val="-1"/>
                <w:sz w:val="20"/>
                <w:szCs w:val="20"/>
                <w:lang w:val="de-DE"/>
              </w:rPr>
              <w:t xml:space="preserve"> </w:t>
            </w:r>
            <w:r w:rsidRPr="002E2DB5">
              <w:rPr>
                <w:rFonts w:ascii="Arial" w:eastAsia="Arial" w:hAnsi="Arial" w:cs="Arial"/>
                <w:b w:val="0"/>
                <w:bCs w:val="0"/>
                <w:color w:val="auto"/>
                <w:spacing w:val="-1"/>
                <w:position w:val="-1"/>
                <w:sz w:val="20"/>
                <w:szCs w:val="20"/>
                <w:lang w:val="de-DE"/>
              </w:rPr>
              <w:t>j</w:t>
            </w:r>
            <w:r w:rsidRPr="002E2DB5">
              <w:rPr>
                <w:rFonts w:ascii="Arial" w:eastAsia="Arial" w:hAnsi="Arial" w:cs="Arial"/>
                <w:b w:val="0"/>
                <w:bCs w:val="0"/>
                <w:color w:val="auto"/>
                <w:spacing w:val="1"/>
                <w:position w:val="-1"/>
                <w:sz w:val="20"/>
                <w:szCs w:val="20"/>
                <w:lang w:val="de-DE"/>
              </w:rPr>
              <w:t>ä</w:t>
            </w:r>
            <w:r w:rsidRPr="002E2DB5">
              <w:rPr>
                <w:rFonts w:ascii="Arial" w:eastAsia="Arial" w:hAnsi="Arial" w:cs="Arial"/>
                <w:b w:val="0"/>
                <w:bCs w:val="0"/>
                <w:color w:val="auto"/>
                <w:position w:val="-1"/>
                <w:sz w:val="20"/>
                <w:szCs w:val="20"/>
                <w:lang w:val="de-DE"/>
              </w:rPr>
              <w:t>hrl</w:t>
            </w:r>
            <w:r w:rsidRPr="002E2DB5">
              <w:rPr>
                <w:rFonts w:ascii="Arial" w:eastAsia="Arial" w:hAnsi="Arial" w:cs="Arial"/>
                <w:b w:val="0"/>
                <w:bCs w:val="0"/>
                <w:color w:val="auto"/>
                <w:spacing w:val="-1"/>
                <w:position w:val="-1"/>
                <w:sz w:val="20"/>
                <w:szCs w:val="20"/>
                <w:lang w:val="de-DE"/>
              </w:rPr>
              <w:t>i</w:t>
            </w:r>
            <w:r w:rsidRPr="002E2DB5">
              <w:rPr>
                <w:rFonts w:ascii="Arial" w:eastAsia="Arial" w:hAnsi="Arial" w:cs="Arial"/>
                <w:b w:val="0"/>
                <w:bCs w:val="0"/>
                <w:color w:val="auto"/>
                <w:spacing w:val="1"/>
                <w:position w:val="-1"/>
                <w:sz w:val="20"/>
                <w:szCs w:val="20"/>
                <w:lang w:val="de-DE"/>
              </w:rPr>
              <w:t>c</w:t>
            </w:r>
            <w:r w:rsidRPr="002E2DB5">
              <w:rPr>
                <w:rFonts w:ascii="Arial" w:eastAsia="Arial" w:hAnsi="Arial" w:cs="Arial"/>
                <w:b w:val="0"/>
                <w:bCs w:val="0"/>
                <w:color w:val="auto"/>
                <w:position w:val="-1"/>
                <w:sz w:val="20"/>
                <w:szCs w:val="20"/>
                <w:lang w:val="de-DE"/>
              </w:rPr>
              <w:t>hes</w:t>
            </w:r>
            <w:r w:rsidRPr="002E2DB5">
              <w:rPr>
                <w:rFonts w:ascii="Arial" w:eastAsia="Arial" w:hAnsi="Arial" w:cs="Arial"/>
                <w:b w:val="0"/>
                <w:bCs w:val="0"/>
                <w:color w:val="auto"/>
                <w:spacing w:val="-11"/>
                <w:position w:val="-1"/>
                <w:sz w:val="20"/>
                <w:szCs w:val="20"/>
                <w:lang w:val="de-DE"/>
              </w:rPr>
              <w:t xml:space="preserve"> </w:t>
            </w:r>
            <w:r w:rsidRPr="002E2DB5">
              <w:rPr>
                <w:rFonts w:ascii="Arial" w:eastAsia="Arial" w:hAnsi="Arial" w:cs="Arial"/>
                <w:b w:val="0"/>
                <w:bCs w:val="0"/>
                <w:color w:val="auto"/>
                <w:position w:val="-1"/>
                <w:sz w:val="20"/>
                <w:szCs w:val="20"/>
                <w:lang w:val="de-DE"/>
              </w:rPr>
              <w:t>Ein</w:t>
            </w:r>
            <w:r w:rsidRPr="002E2DB5">
              <w:rPr>
                <w:rFonts w:ascii="Arial" w:eastAsia="Arial" w:hAnsi="Arial" w:cs="Arial"/>
                <w:b w:val="0"/>
                <w:bCs w:val="0"/>
                <w:color w:val="auto"/>
                <w:spacing w:val="1"/>
                <w:position w:val="-1"/>
                <w:sz w:val="20"/>
                <w:szCs w:val="20"/>
                <w:lang w:val="de-DE"/>
              </w:rPr>
              <w:t>s</w:t>
            </w:r>
            <w:r w:rsidRPr="002E2DB5">
              <w:rPr>
                <w:rFonts w:ascii="Arial" w:eastAsia="Arial" w:hAnsi="Arial" w:cs="Arial"/>
                <w:b w:val="0"/>
                <w:bCs w:val="0"/>
                <w:color w:val="auto"/>
                <w:position w:val="-1"/>
                <w:sz w:val="20"/>
                <w:szCs w:val="20"/>
                <w:lang w:val="de-DE"/>
              </w:rPr>
              <w:t>parpo</w:t>
            </w:r>
            <w:r w:rsidRPr="002E2DB5">
              <w:rPr>
                <w:rFonts w:ascii="Arial" w:eastAsia="Arial" w:hAnsi="Arial" w:cs="Arial"/>
                <w:b w:val="0"/>
                <w:bCs w:val="0"/>
                <w:color w:val="auto"/>
                <w:spacing w:val="-1"/>
                <w:position w:val="-1"/>
                <w:sz w:val="20"/>
                <w:szCs w:val="20"/>
                <w:lang w:val="de-DE"/>
              </w:rPr>
              <w:t>t</w:t>
            </w:r>
            <w:r w:rsidRPr="002E2DB5">
              <w:rPr>
                <w:rFonts w:ascii="Arial" w:eastAsia="Arial" w:hAnsi="Arial" w:cs="Arial"/>
                <w:b w:val="0"/>
                <w:bCs w:val="0"/>
                <w:color w:val="auto"/>
                <w:spacing w:val="1"/>
                <w:position w:val="-1"/>
                <w:sz w:val="20"/>
                <w:szCs w:val="20"/>
                <w:lang w:val="de-DE"/>
              </w:rPr>
              <w:t>e</w:t>
            </w:r>
            <w:r w:rsidRPr="002E2DB5">
              <w:rPr>
                <w:rFonts w:ascii="Arial" w:eastAsia="Arial" w:hAnsi="Arial" w:cs="Arial"/>
                <w:b w:val="0"/>
                <w:bCs w:val="0"/>
                <w:color w:val="auto"/>
                <w:position w:val="-1"/>
                <w:sz w:val="20"/>
                <w:szCs w:val="20"/>
                <w:lang w:val="de-DE"/>
              </w:rPr>
              <w:t>nzi</w:t>
            </w:r>
            <w:r w:rsidRPr="002E2DB5">
              <w:rPr>
                <w:rFonts w:ascii="Arial" w:eastAsia="Arial" w:hAnsi="Arial" w:cs="Arial"/>
                <w:b w:val="0"/>
                <w:bCs w:val="0"/>
                <w:color w:val="auto"/>
                <w:spacing w:val="-1"/>
                <w:position w:val="-1"/>
                <w:sz w:val="20"/>
                <w:szCs w:val="20"/>
                <w:lang w:val="de-DE"/>
              </w:rPr>
              <w:t>a</w:t>
            </w:r>
            <w:r w:rsidRPr="002E2DB5">
              <w:rPr>
                <w:rFonts w:ascii="Arial" w:eastAsia="Arial" w:hAnsi="Arial" w:cs="Arial"/>
                <w:b w:val="0"/>
                <w:bCs w:val="0"/>
                <w:color w:val="auto"/>
                <w:position w:val="-1"/>
                <w:sz w:val="20"/>
                <w:szCs w:val="20"/>
                <w:lang w:val="de-DE"/>
              </w:rPr>
              <w:t>l</w:t>
            </w:r>
            <w:r w:rsidRPr="002E2DB5">
              <w:rPr>
                <w:rFonts w:ascii="Arial" w:eastAsia="Arial" w:hAnsi="Arial" w:cs="Arial"/>
                <w:b w:val="0"/>
                <w:bCs w:val="0"/>
                <w:color w:val="auto"/>
                <w:spacing w:val="-17"/>
                <w:position w:val="-1"/>
                <w:sz w:val="20"/>
                <w:szCs w:val="20"/>
                <w:lang w:val="de-DE"/>
              </w:rPr>
              <w:t xml:space="preserve"> </w:t>
            </w:r>
            <w:r w:rsidRPr="002E2DB5">
              <w:rPr>
                <w:rFonts w:ascii="Arial" w:eastAsia="Arial" w:hAnsi="Arial" w:cs="Arial"/>
                <w:b w:val="0"/>
                <w:bCs w:val="0"/>
                <w:color w:val="auto"/>
                <w:position w:val="-1"/>
                <w:sz w:val="20"/>
                <w:szCs w:val="20"/>
                <w:lang w:val="de-DE"/>
              </w:rPr>
              <w:t>na</w:t>
            </w:r>
            <w:r w:rsidRPr="002E2DB5">
              <w:rPr>
                <w:rFonts w:ascii="Arial" w:eastAsia="Arial" w:hAnsi="Arial" w:cs="Arial"/>
                <w:b w:val="0"/>
                <w:bCs w:val="0"/>
                <w:color w:val="auto"/>
                <w:spacing w:val="-1"/>
                <w:position w:val="-1"/>
                <w:sz w:val="20"/>
                <w:szCs w:val="20"/>
                <w:lang w:val="de-DE"/>
              </w:rPr>
              <w:t>c</w:t>
            </w:r>
            <w:r w:rsidRPr="002E2DB5">
              <w:rPr>
                <w:rFonts w:ascii="Arial" w:eastAsia="Arial" w:hAnsi="Arial" w:cs="Arial"/>
                <w:b w:val="0"/>
                <w:bCs w:val="0"/>
                <w:color w:val="auto"/>
                <w:position w:val="-1"/>
                <w:sz w:val="20"/>
                <w:szCs w:val="20"/>
                <w:lang w:val="de-DE"/>
              </w:rPr>
              <w:t>h</w:t>
            </w:r>
            <w:r w:rsidRPr="002E2DB5">
              <w:rPr>
                <w:rFonts w:ascii="Arial" w:eastAsia="Arial" w:hAnsi="Arial" w:cs="Arial"/>
                <w:b w:val="0"/>
                <w:bCs w:val="0"/>
                <w:color w:val="auto"/>
                <w:spacing w:val="-6"/>
                <w:position w:val="-1"/>
                <w:sz w:val="20"/>
                <w:szCs w:val="20"/>
                <w:lang w:val="de-DE"/>
              </w:rPr>
              <w:t xml:space="preserve"> </w:t>
            </w:r>
            <w:r w:rsidRPr="002E2DB5">
              <w:rPr>
                <w:rFonts w:ascii="Arial" w:eastAsia="Arial" w:hAnsi="Arial" w:cs="Arial"/>
                <w:b w:val="0"/>
                <w:bCs w:val="0"/>
                <w:color w:val="auto"/>
                <w:spacing w:val="-1"/>
                <w:position w:val="-1"/>
                <w:sz w:val="20"/>
                <w:szCs w:val="20"/>
                <w:lang w:val="de-DE"/>
              </w:rPr>
              <w:t>M</w:t>
            </w:r>
            <w:r w:rsidRPr="002E2DB5">
              <w:rPr>
                <w:rFonts w:ascii="Arial" w:eastAsia="Arial" w:hAnsi="Arial" w:cs="Arial"/>
                <w:b w:val="0"/>
                <w:bCs w:val="0"/>
                <w:color w:val="auto"/>
                <w:spacing w:val="1"/>
                <w:position w:val="-1"/>
                <w:sz w:val="20"/>
                <w:szCs w:val="20"/>
                <w:lang w:val="de-DE"/>
              </w:rPr>
              <w:t>a</w:t>
            </w:r>
            <w:r w:rsidRPr="002E2DB5">
              <w:rPr>
                <w:rFonts w:ascii="Arial" w:eastAsia="Arial" w:hAnsi="Arial" w:cs="Arial"/>
                <w:b w:val="0"/>
                <w:bCs w:val="0"/>
                <w:color w:val="auto"/>
                <w:position w:val="-1"/>
                <w:sz w:val="20"/>
                <w:szCs w:val="20"/>
                <w:lang w:val="de-DE"/>
              </w:rPr>
              <w:t>ter</w:t>
            </w:r>
            <w:r w:rsidRPr="002E2DB5">
              <w:rPr>
                <w:rFonts w:ascii="Arial" w:eastAsia="Arial" w:hAnsi="Arial" w:cs="Arial"/>
                <w:b w:val="0"/>
                <w:bCs w:val="0"/>
                <w:color w:val="auto"/>
                <w:spacing w:val="1"/>
                <w:position w:val="-1"/>
                <w:sz w:val="20"/>
                <w:szCs w:val="20"/>
                <w:lang w:val="de-DE"/>
              </w:rPr>
              <w:t>ia</w:t>
            </w:r>
            <w:r w:rsidRPr="002E2DB5">
              <w:rPr>
                <w:rFonts w:ascii="Arial" w:eastAsia="Arial" w:hAnsi="Arial" w:cs="Arial"/>
                <w:b w:val="0"/>
                <w:bCs w:val="0"/>
                <w:color w:val="auto"/>
                <w:position w:val="-1"/>
                <w:sz w:val="20"/>
                <w:szCs w:val="20"/>
                <w:lang w:val="de-DE"/>
              </w:rPr>
              <w:t>l</w:t>
            </w:r>
            <w:r w:rsidRPr="002E2DB5">
              <w:rPr>
                <w:rFonts w:ascii="Arial" w:eastAsia="Arial" w:hAnsi="Arial" w:cs="Arial"/>
                <w:b w:val="0"/>
                <w:bCs w:val="0"/>
                <w:color w:val="auto"/>
                <w:spacing w:val="1"/>
                <w:position w:val="-1"/>
                <w:sz w:val="20"/>
                <w:szCs w:val="20"/>
                <w:lang w:val="de-DE"/>
              </w:rPr>
              <w:t>ie</w:t>
            </w:r>
            <w:r w:rsidRPr="002E2DB5">
              <w:rPr>
                <w:rFonts w:ascii="Arial" w:eastAsia="Arial" w:hAnsi="Arial" w:cs="Arial"/>
                <w:b w:val="0"/>
                <w:bCs w:val="0"/>
                <w:color w:val="auto"/>
                <w:position w:val="-1"/>
                <w:sz w:val="20"/>
                <w:szCs w:val="20"/>
                <w:lang w:val="de-DE"/>
              </w:rPr>
              <w:t>n</w:t>
            </w:r>
          </w:p>
          <w:p w14:paraId="74663ECA" w14:textId="77777777" w:rsidR="007B0B25" w:rsidRPr="002E2DB5" w:rsidRDefault="007B0B25" w:rsidP="002E2DB5">
            <w:pPr>
              <w:spacing w:before="29" w:after="0" w:line="271" w:lineRule="exact"/>
              <w:ind w:left="254" w:right="-2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0"/>
                <w:szCs w:val="20"/>
                <w:lang w:val="de-DE"/>
              </w:rPr>
            </w:pPr>
          </w:p>
        </w:tc>
      </w:tr>
      <w:tr w:rsidR="007B0B25" w:rsidRPr="002E2DB5" w14:paraId="5B720CF4" w14:textId="77777777" w:rsidTr="00FE1B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9" w:type="dxa"/>
          </w:tcPr>
          <w:p w14:paraId="05E44550" w14:textId="0C3BB041" w:rsidR="007B0B25" w:rsidRDefault="007B0B25" w:rsidP="002E2DB5">
            <w:pPr>
              <w:pStyle w:val="Kommentartext"/>
              <w:spacing w:after="0"/>
              <w:rPr>
                <w:rFonts w:ascii="Arial" w:hAnsi="Arial" w:cs="Arial"/>
                <w:b w:val="0"/>
                <w:lang w:val="de-DE"/>
              </w:rPr>
            </w:pPr>
            <w:r>
              <w:rPr>
                <w:rFonts w:ascii="Arial" w:hAnsi="Arial" w:cs="Arial"/>
                <w:b w:val="0"/>
                <w:lang w:val="de-DE"/>
              </w:rPr>
              <w:t>Produktions</w:t>
            </w:r>
            <w:r w:rsidR="00FE1B82">
              <w:rPr>
                <w:rFonts w:ascii="Arial" w:hAnsi="Arial" w:cs="Arial"/>
                <w:b w:val="0"/>
                <w:lang w:val="de-DE"/>
              </w:rPr>
              <w:t>bereich</w:t>
            </w:r>
            <w:r>
              <w:rPr>
                <w:rFonts w:ascii="Arial" w:hAnsi="Arial" w:cs="Arial"/>
                <w:b w:val="0"/>
                <w:lang w:val="de-DE"/>
              </w:rPr>
              <w:t>/</w:t>
            </w:r>
          </w:p>
          <w:p w14:paraId="2143BF5E" w14:textId="7FF0FEC8" w:rsidR="007B0B25" w:rsidRPr="002E2DB5" w:rsidRDefault="00FE1B82" w:rsidP="002E2DB5">
            <w:pPr>
              <w:pStyle w:val="Kommentartext"/>
              <w:spacing w:after="0"/>
              <w:rPr>
                <w:rFonts w:ascii="Arial" w:hAnsi="Arial" w:cs="Arial"/>
                <w:b w:val="0"/>
                <w:lang w:val="de-DE"/>
              </w:rPr>
            </w:pPr>
            <w:r>
              <w:rPr>
                <w:rFonts w:ascii="Arial" w:hAnsi="Arial" w:cs="Arial"/>
                <w:b w:val="0"/>
                <w:lang w:val="de-DE"/>
              </w:rPr>
              <w:t>-prozess</w:t>
            </w:r>
          </w:p>
        </w:tc>
        <w:tc>
          <w:tcPr>
            <w:tcW w:w="1367" w:type="dxa"/>
          </w:tcPr>
          <w:p w14:paraId="3F11408E" w14:textId="77777777" w:rsidR="007B0B2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Material / Ressourcen</w:t>
            </w:r>
          </w:p>
        </w:tc>
        <w:tc>
          <w:tcPr>
            <w:tcW w:w="1861" w:type="dxa"/>
          </w:tcPr>
          <w:p w14:paraId="13E66566" w14:textId="77777777" w:rsidR="007B0B2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Einsparmenge</w:t>
            </w:r>
          </w:p>
          <w:p w14:paraId="08CCBD6B" w14:textId="77777777" w:rsidR="007B0B25" w:rsidRPr="002E2DB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(kg, t, L etc.)</w:t>
            </w:r>
          </w:p>
        </w:tc>
        <w:tc>
          <w:tcPr>
            <w:tcW w:w="2033" w:type="dxa"/>
          </w:tcPr>
          <w:p w14:paraId="318B70AA" w14:textId="77777777" w:rsidR="007B0B2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Kosteneinsparung</w:t>
            </w:r>
          </w:p>
          <w:p w14:paraId="4D6DE57A" w14:textId="77777777" w:rsidR="007B0B25" w:rsidRPr="002E2DB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w:t>
            </w:r>
          </w:p>
        </w:tc>
        <w:tc>
          <w:tcPr>
            <w:tcW w:w="1772" w:type="dxa"/>
          </w:tcPr>
          <w:p w14:paraId="0C094A3F" w14:textId="77777777" w:rsidR="007B0B25" w:rsidRPr="002E2DB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Mögliche Maßnahmen</w:t>
            </w:r>
          </w:p>
        </w:tc>
      </w:tr>
      <w:tr w:rsidR="007B0B25" w:rsidRPr="002E2DB5" w14:paraId="789724CA" w14:textId="77777777" w:rsidTr="00FE1B82">
        <w:tc>
          <w:tcPr>
            <w:cnfStyle w:val="001000000000" w:firstRow="0" w:lastRow="0" w:firstColumn="1" w:lastColumn="0" w:oddVBand="0" w:evenVBand="0" w:oddHBand="0" w:evenHBand="0" w:firstRowFirstColumn="0" w:firstRowLastColumn="0" w:lastRowFirstColumn="0" w:lastRowLastColumn="0"/>
            <w:tcW w:w="2029" w:type="dxa"/>
          </w:tcPr>
          <w:p w14:paraId="4167E414" w14:textId="77777777" w:rsidR="007B0B25" w:rsidRPr="002E2DB5" w:rsidRDefault="007B0B25" w:rsidP="004F6C08">
            <w:pPr>
              <w:pStyle w:val="Kommentartext"/>
              <w:rPr>
                <w:rFonts w:ascii="Arial" w:hAnsi="Arial" w:cs="Arial"/>
                <w:b w:val="0"/>
                <w:lang w:val="de-DE"/>
              </w:rPr>
            </w:pPr>
          </w:p>
        </w:tc>
        <w:tc>
          <w:tcPr>
            <w:tcW w:w="1367" w:type="dxa"/>
          </w:tcPr>
          <w:p w14:paraId="49A59B45"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61" w:type="dxa"/>
          </w:tcPr>
          <w:p w14:paraId="71429542"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033" w:type="dxa"/>
          </w:tcPr>
          <w:p w14:paraId="2264F419"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72" w:type="dxa"/>
          </w:tcPr>
          <w:p w14:paraId="15F524F2"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7B0B25" w:rsidRPr="002E2DB5" w14:paraId="4D56290A" w14:textId="77777777" w:rsidTr="00FE1B8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29" w:type="dxa"/>
          </w:tcPr>
          <w:p w14:paraId="596B4128" w14:textId="77777777" w:rsidR="007B0B25" w:rsidRPr="002E2DB5" w:rsidRDefault="007B0B25" w:rsidP="004F6C08">
            <w:pPr>
              <w:pStyle w:val="Kommentartext"/>
              <w:rPr>
                <w:rFonts w:ascii="Arial" w:hAnsi="Arial" w:cs="Arial"/>
                <w:b w:val="0"/>
                <w:lang w:val="de-DE"/>
              </w:rPr>
            </w:pPr>
          </w:p>
        </w:tc>
        <w:tc>
          <w:tcPr>
            <w:tcW w:w="1367" w:type="dxa"/>
          </w:tcPr>
          <w:p w14:paraId="02AF8B67" w14:textId="77777777" w:rsidR="007B0B25" w:rsidRPr="002E2DB5" w:rsidRDefault="007B0B25"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61" w:type="dxa"/>
          </w:tcPr>
          <w:p w14:paraId="2383A92A" w14:textId="77777777" w:rsidR="007B0B25" w:rsidRPr="002E2DB5" w:rsidRDefault="007B0B25"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033" w:type="dxa"/>
          </w:tcPr>
          <w:p w14:paraId="0CFD7353" w14:textId="77777777" w:rsidR="007B0B25" w:rsidRPr="002E2DB5" w:rsidRDefault="007B0B25"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72" w:type="dxa"/>
          </w:tcPr>
          <w:p w14:paraId="723DF112" w14:textId="77777777" w:rsidR="007B0B25" w:rsidRPr="002E2DB5" w:rsidRDefault="007B0B25" w:rsidP="004F6C08">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7B0B25" w:rsidRPr="002E2DB5" w14:paraId="1A0F3D4C" w14:textId="77777777" w:rsidTr="00FE1B82">
        <w:tc>
          <w:tcPr>
            <w:cnfStyle w:val="001000000000" w:firstRow="0" w:lastRow="0" w:firstColumn="1" w:lastColumn="0" w:oddVBand="0" w:evenVBand="0" w:oddHBand="0" w:evenHBand="0" w:firstRowFirstColumn="0" w:firstRowLastColumn="0" w:lastRowFirstColumn="0" w:lastRowLastColumn="0"/>
            <w:tcW w:w="2029" w:type="dxa"/>
          </w:tcPr>
          <w:p w14:paraId="7D7134E1" w14:textId="77777777" w:rsidR="007B0B25" w:rsidRPr="002E2DB5" w:rsidRDefault="007B0B25" w:rsidP="004F6C08">
            <w:pPr>
              <w:pStyle w:val="Kommentartext"/>
              <w:rPr>
                <w:rFonts w:ascii="Arial" w:hAnsi="Arial" w:cs="Arial"/>
                <w:b w:val="0"/>
                <w:lang w:val="de-DE"/>
              </w:rPr>
            </w:pPr>
          </w:p>
        </w:tc>
        <w:tc>
          <w:tcPr>
            <w:tcW w:w="1367" w:type="dxa"/>
          </w:tcPr>
          <w:p w14:paraId="7B068A2E"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61" w:type="dxa"/>
          </w:tcPr>
          <w:p w14:paraId="44EFFD06"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033" w:type="dxa"/>
          </w:tcPr>
          <w:p w14:paraId="45CAA1D3"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72" w:type="dxa"/>
          </w:tcPr>
          <w:p w14:paraId="09AF02E8" w14:textId="77777777" w:rsidR="007B0B25" w:rsidRPr="002E2DB5" w:rsidRDefault="007B0B25" w:rsidP="004F6C08">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55AF5D3B" w14:textId="19E34486" w:rsidR="00A71979" w:rsidRDefault="00A71979" w:rsidP="004F6C08">
      <w:pPr>
        <w:pStyle w:val="Kommentartext"/>
        <w:rPr>
          <w:rFonts w:ascii="Arial" w:hAnsi="Arial" w:cs="Arial"/>
          <w:lang w:val="de-DE"/>
        </w:rPr>
      </w:pPr>
    </w:p>
    <w:p w14:paraId="3EC8884B" w14:textId="77777777" w:rsidR="00A71979" w:rsidRDefault="00A71979">
      <w:pPr>
        <w:widowControl/>
        <w:spacing w:after="160" w:line="259" w:lineRule="auto"/>
        <w:rPr>
          <w:rFonts w:ascii="Arial" w:hAnsi="Arial" w:cs="Arial"/>
          <w:sz w:val="20"/>
          <w:szCs w:val="20"/>
          <w:lang w:val="de-DE"/>
        </w:rPr>
      </w:pPr>
      <w:r>
        <w:rPr>
          <w:rFonts w:ascii="Arial" w:hAnsi="Arial" w:cs="Arial"/>
          <w:lang w:val="de-DE"/>
        </w:rPr>
        <w:br w:type="page"/>
      </w:r>
    </w:p>
    <w:p w14:paraId="63A05B81" w14:textId="77777777" w:rsidR="002E2DB5" w:rsidRDefault="002E2DB5" w:rsidP="004F6C08">
      <w:pPr>
        <w:pStyle w:val="Kommentartext"/>
        <w:rPr>
          <w:rFonts w:ascii="Arial" w:hAnsi="Arial" w:cs="Arial"/>
          <w:lang w:val="de-DE"/>
        </w:rPr>
      </w:pPr>
    </w:p>
    <w:tbl>
      <w:tblPr>
        <w:tblStyle w:val="Gitternetztabelle4Akzent3"/>
        <w:tblW w:w="0" w:type="auto"/>
        <w:tblLook w:val="04A0" w:firstRow="1" w:lastRow="0" w:firstColumn="1" w:lastColumn="0" w:noHBand="0" w:noVBand="1"/>
      </w:tblPr>
      <w:tblGrid>
        <w:gridCol w:w="1984"/>
        <w:gridCol w:w="1721"/>
        <w:gridCol w:w="1750"/>
        <w:gridCol w:w="1970"/>
        <w:gridCol w:w="1637"/>
      </w:tblGrid>
      <w:tr w:rsidR="007B0B25" w:rsidRPr="002E2DB5" w14:paraId="4757BD33" w14:textId="77777777" w:rsidTr="007B0B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Pr>
          <w:p w14:paraId="43988B5B" w14:textId="77777777" w:rsidR="007B0B25" w:rsidRPr="002E2DB5" w:rsidRDefault="007B0B25" w:rsidP="00FD3EC9">
            <w:pPr>
              <w:spacing w:before="29" w:after="0" w:line="271" w:lineRule="exact"/>
              <w:ind w:left="254" w:right="-20"/>
              <w:jc w:val="center"/>
              <w:rPr>
                <w:rFonts w:ascii="Arial" w:eastAsia="Arial" w:hAnsi="Arial" w:cs="Arial"/>
                <w:b w:val="0"/>
                <w:bCs w:val="0"/>
                <w:position w:val="-1"/>
                <w:sz w:val="20"/>
                <w:szCs w:val="20"/>
                <w:lang w:val="de-DE"/>
              </w:rPr>
            </w:pPr>
          </w:p>
        </w:tc>
        <w:tc>
          <w:tcPr>
            <w:tcW w:w="7739" w:type="dxa"/>
            <w:gridSpan w:val="4"/>
          </w:tcPr>
          <w:p w14:paraId="4E27039D" w14:textId="77777777" w:rsidR="007B0B25" w:rsidRDefault="007B0B25" w:rsidP="00FD3EC9">
            <w:pPr>
              <w:spacing w:before="29" w:after="0" w:line="271" w:lineRule="exact"/>
              <w:ind w:left="254" w:right="-2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auto"/>
                <w:position w:val="-1"/>
                <w:sz w:val="20"/>
                <w:szCs w:val="20"/>
                <w:lang w:val="de-DE"/>
              </w:rPr>
            </w:pPr>
            <w:r w:rsidRPr="002E2DB5">
              <w:rPr>
                <w:rFonts w:ascii="Arial" w:eastAsia="Arial" w:hAnsi="Arial" w:cs="Arial"/>
                <w:b w:val="0"/>
                <w:bCs w:val="0"/>
                <w:color w:val="auto"/>
                <w:position w:val="-1"/>
                <w:sz w:val="20"/>
                <w:szCs w:val="20"/>
                <w:lang w:val="de-DE"/>
              </w:rPr>
              <w:t>Erm</w:t>
            </w:r>
            <w:r w:rsidRPr="002E2DB5">
              <w:rPr>
                <w:rFonts w:ascii="Arial" w:eastAsia="Arial" w:hAnsi="Arial" w:cs="Arial"/>
                <w:b w:val="0"/>
                <w:bCs w:val="0"/>
                <w:color w:val="auto"/>
                <w:spacing w:val="1"/>
                <w:position w:val="-1"/>
                <w:sz w:val="20"/>
                <w:szCs w:val="20"/>
                <w:lang w:val="de-DE"/>
              </w:rPr>
              <w:t>i</w:t>
            </w:r>
            <w:r w:rsidRPr="002E2DB5">
              <w:rPr>
                <w:rFonts w:ascii="Arial" w:eastAsia="Arial" w:hAnsi="Arial" w:cs="Arial"/>
                <w:b w:val="0"/>
                <w:bCs w:val="0"/>
                <w:color w:val="auto"/>
                <w:position w:val="-1"/>
                <w:sz w:val="20"/>
                <w:szCs w:val="20"/>
                <w:lang w:val="de-DE"/>
              </w:rPr>
              <w:t>t</w:t>
            </w:r>
            <w:r w:rsidRPr="002E2DB5">
              <w:rPr>
                <w:rFonts w:ascii="Arial" w:eastAsia="Arial" w:hAnsi="Arial" w:cs="Arial"/>
                <w:b w:val="0"/>
                <w:bCs w:val="0"/>
                <w:color w:val="auto"/>
                <w:spacing w:val="-1"/>
                <w:position w:val="-1"/>
                <w:sz w:val="20"/>
                <w:szCs w:val="20"/>
                <w:lang w:val="de-DE"/>
              </w:rPr>
              <w:t>t</w:t>
            </w:r>
            <w:r w:rsidRPr="002E2DB5">
              <w:rPr>
                <w:rFonts w:ascii="Arial" w:eastAsia="Arial" w:hAnsi="Arial" w:cs="Arial"/>
                <w:b w:val="0"/>
                <w:bCs w:val="0"/>
                <w:color w:val="auto"/>
                <w:spacing w:val="1"/>
                <w:position w:val="-1"/>
                <w:sz w:val="20"/>
                <w:szCs w:val="20"/>
                <w:lang w:val="de-DE"/>
              </w:rPr>
              <w:t>e</w:t>
            </w:r>
            <w:r w:rsidRPr="002E2DB5">
              <w:rPr>
                <w:rFonts w:ascii="Arial" w:eastAsia="Arial" w:hAnsi="Arial" w:cs="Arial"/>
                <w:b w:val="0"/>
                <w:bCs w:val="0"/>
                <w:color w:val="auto"/>
                <w:position w:val="-1"/>
                <w:sz w:val="20"/>
                <w:szCs w:val="20"/>
                <w:lang w:val="de-DE"/>
              </w:rPr>
              <w:t>ltes</w:t>
            </w:r>
            <w:r w:rsidRPr="002E2DB5">
              <w:rPr>
                <w:rFonts w:ascii="Arial" w:eastAsia="Arial" w:hAnsi="Arial" w:cs="Arial"/>
                <w:b w:val="0"/>
                <w:bCs w:val="0"/>
                <w:color w:val="auto"/>
                <w:spacing w:val="1"/>
                <w:position w:val="-1"/>
                <w:sz w:val="20"/>
                <w:szCs w:val="20"/>
                <w:lang w:val="de-DE"/>
              </w:rPr>
              <w:t xml:space="preserve"> </w:t>
            </w:r>
            <w:r w:rsidRPr="002E2DB5">
              <w:rPr>
                <w:rFonts w:ascii="Arial" w:eastAsia="Arial" w:hAnsi="Arial" w:cs="Arial"/>
                <w:b w:val="0"/>
                <w:bCs w:val="0"/>
                <w:color w:val="auto"/>
                <w:spacing w:val="-1"/>
                <w:position w:val="-1"/>
                <w:sz w:val="20"/>
                <w:szCs w:val="20"/>
                <w:lang w:val="de-DE"/>
              </w:rPr>
              <w:t>j</w:t>
            </w:r>
            <w:r w:rsidRPr="002E2DB5">
              <w:rPr>
                <w:rFonts w:ascii="Arial" w:eastAsia="Arial" w:hAnsi="Arial" w:cs="Arial"/>
                <w:b w:val="0"/>
                <w:bCs w:val="0"/>
                <w:color w:val="auto"/>
                <w:spacing w:val="1"/>
                <w:position w:val="-1"/>
                <w:sz w:val="20"/>
                <w:szCs w:val="20"/>
                <w:lang w:val="de-DE"/>
              </w:rPr>
              <w:t>ä</w:t>
            </w:r>
            <w:r w:rsidRPr="002E2DB5">
              <w:rPr>
                <w:rFonts w:ascii="Arial" w:eastAsia="Arial" w:hAnsi="Arial" w:cs="Arial"/>
                <w:b w:val="0"/>
                <w:bCs w:val="0"/>
                <w:color w:val="auto"/>
                <w:position w:val="-1"/>
                <w:sz w:val="20"/>
                <w:szCs w:val="20"/>
                <w:lang w:val="de-DE"/>
              </w:rPr>
              <w:t>hrl</w:t>
            </w:r>
            <w:r w:rsidRPr="002E2DB5">
              <w:rPr>
                <w:rFonts w:ascii="Arial" w:eastAsia="Arial" w:hAnsi="Arial" w:cs="Arial"/>
                <w:b w:val="0"/>
                <w:bCs w:val="0"/>
                <w:color w:val="auto"/>
                <w:spacing w:val="-1"/>
                <w:position w:val="-1"/>
                <w:sz w:val="20"/>
                <w:szCs w:val="20"/>
                <w:lang w:val="de-DE"/>
              </w:rPr>
              <w:t>i</w:t>
            </w:r>
            <w:r w:rsidRPr="002E2DB5">
              <w:rPr>
                <w:rFonts w:ascii="Arial" w:eastAsia="Arial" w:hAnsi="Arial" w:cs="Arial"/>
                <w:b w:val="0"/>
                <w:bCs w:val="0"/>
                <w:color w:val="auto"/>
                <w:spacing w:val="1"/>
                <w:position w:val="-1"/>
                <w:sz w:val="20"/>
                <w:szCs w:val="20"/>
                <w:lang w:val="de-DE"/>
              </w:rPr>
              <w:t>c</w:t>
            </w:r>
            <w:r w:rsidRPr="002E2DB5">
              <w:rPr>
                <w:rFonts w:ascii="Arial" w:eastAsia="Arial" w:hAnsi="Arial" w:cs="Arial"/>
                <w:b w:val="0"/>
                <w:bCs w:val="0"/>
                <w:color w:val="auto"/>
                <w:position w:val="-1"/>
                <w:sz w:val="20"/>
                <w:szCs w:val="20"/>
                <w:lang w:val="de-DE"/>
              </w:rPr>
              <w:t>hes</w:t>
            </w:r>
            <w:r w:rsidRPr="002E2DB5">
              <w:rPr>
                <w:rFonts w:ascii="Arial" w:eastAsia="Arial" w:hAnsi="Arial" w:cs="Arial"/>
                <w:b w:val="0"/>
                <w:bCs w:val="0"/>
                <w:color w:val="auto"/>
                <w:spacing w:val="-11"/>
                <w:position w:val="-1"/>
                <w:sz w:val="20"/>
                <w:szCs w:val="20"/>
                <w:lang w:val="de-DE"/>
              </w:rPr>
              <w:t xml:space="preserve"> </w:t>
            </w:r>
            <w:r w:rsidRPr="002E2DB5">
              <w:rPr>
                <w:rFonts w:ascii="Arial" w:eastAsia="Arial" w:hAnsi="Arial" w:cs="Arial"/>
                <w:b w:val="0"/>
                <w:bCs w:val="0"/>
                <w:color w:val="auto"/>
                <w:position w:val="-1"/>
                <w:sz w:val="20"/>
                <w:szCs w:val="20"/>
                <w:lang w:val="de-DE"/>
              </w:rPr>
              <w:t>Ein</w:t>
            </w:r>
            <w:r w:rsidRPr="002E2DB5">
              <w:rPr>
                <w:rFonts w:ascii="Arial" w:eastAsia="Arial" w:hAnsi="Arial" w:cs="Arial"/>
                <w:b w:val="0"/>
                <w:bCs w:val="0"/>
                <w:color w:val="auto"/>
                <w:spacing w:val="1"/>
                <w:position w:val="-1"/>
                <w:sz w:val="20"/>
                <w:szCs w:val="20"/>
                <w:lang w:val="de-DE"/>
              </w:rPr>
              <w:t>s</w:t>
            </w:r>
            <w:r w:rsidRPr="002E2DB5">
              <w:rPr>
                <w:rFonts w:ascii="Arial" w:eastAsia="Arial" w:hAnsi="Arial" w:cs="Arial"/>
                <w:b w:val="0"/>
                <w:bCs w:val="0"/>
                <w:color w:val="auto"/>
                <w:position w:val="-1"/>
                <w:sz w:val="20"/>
                <w:szCs w:val="20"/>
                <w:lang w:val="de-DE"/>
              </w:rPr>
              <w:t>parpo</w:t>
            </w:r>
            <w:r w:rsidRPr="002E2DB5">
              <w:rPr>
                <w:rFonts w:ascii="Arial" w:eastAsia="Arial" w:hAnsi="Arial" w:cs="Arial"/>
                <w:b w:val="0"/>
                <w:bCs w:val="0"/>
                <w:color w:val="auto"/>
                <w:spacing w:val="-1"/>
                <w:position w:val="-1"/>
                <w:sz w:val="20"/>
                <w:szCs w:val="20"/>
                <w:lang w:val="de-DE"/>
              </w:rPr>
              <w:t>t</w:t>
            </w:r>
            <w:r w:rsidRPr="002E2DB5">
              <w:rPr>
                <w:rFonts w:ascii="Arial" w:eastAsia="Arial" w:hAnsi="Arial" w:cs="Arial"/>
                <w:b w:val="0"/>
                <w:bCs w:val="0"/>
                <w:color w:val="auto"/>
                <w:spacing w:val="1"/>
                <w:position w:val="-1"/>
                <w:sz w:val="20"/>
                <w:szCs w:val="20"/>
                <w:lang w:val="de-DE"/>
              </w:rPr>
              <w:t>e</w:t>
            </w:r>
            <w:r w:rsidRPr="002E2DB5">
              <w:rPr>
                <w:rFonts w:ascii="Arial" w:eastAsia="Arial" w:hAnsi="Arial" w:cs="Arial"/>
                <w:b w:val="0"/>
                <w:bCs w:val="0"/>
                <w:color w:val="auto"/>
                <w:position w:val="-1"/>
                <w:sz w:val="20"/>
                <w:szCs w:val="20"/>
                <w:lang w:val="de-DE"/>
              </w:rPr>
              <w:t>nzi</w:t>
            </w:r>
            <w:r w:rsidRPr="002E2DB5">
              <w:rPr>
                <w:rFonts w:ascii="Arial" w:eastAsia="Arial" w:hAnsi="Arial" w:cs="Arial"/>
                <w:b w:val="0"/>
                <w:bCs w:val="0"/>
                <w:color w:val="auto"/>
                <w:spacing w:val="-1"/>
                <w:position w:val="-1"/>
                <w:sz w:val="20"/>
                <w:szCs w:val="20"/>
                <w:lang w:val="de-DE"/>
              </w:rPr>
              <w:t>a</w:t>
            </w:r>
            <w:r w:rsidRPr="002E2DB5">
              <w:rPr>
                <w:rFonts w:ascii="Arial" w:eastAsia="Arial" w:hAnsi="Arial" w:cs="Arial"/>
                <w:b w:val="0"/>
                <w:bCs w:val="0"/>
                <w:color w:val="auto"/>
                <w:position w:val="-1"/>
                <w:sz w:val="20"/>
                <w:szCs w:val="20"/>
                <w:lang w:val="de-DE"/>
              </w:rPr>
              <w:t>l</w:t>
            </w:r>
            <w:r w:rsidRPr="002E2DB5">
              <w:rPr>
                <w:rFonts w:ascii="Arial" w:eastAsia="Arial" w:hAnsi="Arial" w:cs="Arial"/>
                <w:b w:val="0"/>
                <w:bCs w:val="0"/>
                <w:color w:val="auto"/>
                <w:spacing w:val="-17"/>
                <w:position w:val="-1"/>
                <w:sz w:val="20"/>
                <w:szCs w:val="20"/>
                <w:lang w:val="de-DE"/>
              </w:rPr>
              <w:t xml:space="preserve"> </w:t>
            </w:r>
            <w:r>
              <w:rPr>
                <w:rFonts w:ascii="Arial" w:eastAsia="Arial" w:hAnsi="Arial" w:cs="Arial"/>
                <w:b w:val="0"/>
                <w:bCs w:val="0"/>
                <w:color w:val="auto"/>
                <w:position w:val="-1"/>
                <w:sz w:val="20"/>
                <w:szCs w:val="20"/>
                <w:lang w:val="de-DE"/>
              </w:rPr>
              <w:t>für Energie</w:t>
            </w:r>
          </w:p>
          <w:p w14:paraId="49C28AE8" w14:textId="77777777" w:rsidR="007B0B25" w:rsidRPr="002E2DB5" w:rsidRDefault="007B0B25" w:rsidP="00FD3EC9">
            <w:pPr>
              <w:spacing w:before="29" w:after="0" w:line="271" w:lineRule="exact"/>
              <w:ind w:left="254" w:right="-2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0"/>
                <w:szCs w:val="20"/>
                <w:lang w:val="de-DE"/>
              </w:rPr>
            </w:pPr>
          </w:p>
        </w:tc>
      </w:tr>
      <w:tr w:rsidR="007B0B25" w:rsidRPr="002E2DB5" w14:paraId="67226545" w14:textId="77777777" w:rsidTr="007B0B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Pr>
          <w:p w14:paraId="75D5B40B" w14:textId="77777777" w:rsidR="00FE1B82" w:rsidRDefault="00FE1B82" w:rsidP="00FE1B82">
            <w:pPr>
              <w:pStyle w:val="Kommentartext"/>
              <w:spacing w:after="0"/>
              <w:rPr>
                <w:rFonts w:ascii="Arial" w:hAnsi="Arial" w:cs="Arial"/>
                <w:b w:val="0"/>
                <w:lang w:val="de-DE"/>
              </w:rPr>
            </w:pPr>
            <w:r>
              <w:rPr>
                <w:rFonts w:ascii="Arial" w:hAnsi="Arial" w:cs="Arial"/>
                <w:b w:val="0"/>
                <w:lang w:val="de-DE"/>
              </w:rPr>
              <w:t>Produktionsbereich/</w:t>
            </w:r>
          </w:p>
          <w:p w14:paraId="47F8267A" w14:textId="2269064E" w:rsidR="007B0B25" w:rsidRDefault="00FE1B82" w:rsidP="00FE1B82">
            <w:pPr>
              <w:pStyle w:val="Kommentartext"/>
              <w:spacing w:after="0"/>
              <w:rPr>
                <w:rFonts w:ascii="Arial" w:hAnsi="Arial" w:cs="Arial"/>
                <w:b w:val="0"/>
                <w:lang w:val="de-DE"/>
              </w:rPr>
            </w:pPr>
            <w:r>
              <w:rPr>
                <w:rFonts w:ascii="Arial" w:hAnsi="Arial" w:cs="Arial"/>
                <w:b w:val="0"/>
                <w:lang w:val="de-DE"/>
              </w:rPr>
              <w:t>-prozess</w:t>
            </w:r>
          </w:p>
        </w:tc>
        <w:tc>
          <w:tcPr>
            <w:tcW w:w="1920" w:type="dxa"/>
          </w:tcPr>
          <w:p w14:paraId="15E8FC4D" w14:textId="77777777" w:rsidR="007B0B25" w:rsidRPr="007B0B25" w:rsidRDefault="007B0B25" w:rsidP="00FD3EC9">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sidRPr="007B0B25">
              <w:rPr>
                <w:rFonts w:ascii="Arial" w:hAnsi="Arial" w:cs="Arial"/>
                <w:lang w:val="de-DE"/>
              </w:rPr>
              <w:t>Energieform und Energieträger</w:t>
            </w:r>
          </w:p>
        </w:tc>
        <w:tc>
          <w:tcPr>
            <w:tcW w:w="1915" w:type="dxa"/>
          </w:tcPr>
          <w:p w14:paraId="2623D19E" w14:textId="77777777" w:rsidR="007B0B25" w:rsidRDefault="007B0B25" w:rsidP="00FD3EC9">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Einsparmenge</w:t>
            </w:r>
          </w:p>
          <w:p w14:paraId="472D645A" w14:textId="63BA2731" w:rsidR="007B0B25" w:rsidRPr="002E2DB5" w:rsidRDefault="007B0B25" w:rsidP="002E2DB5">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w:t>
            </w:r>
            <w:r w:rsidR="004A5890">
              <w:rPr>
                <w:rFonts w:ascii="Arial" w:hAnsi="Arial" w:cs="Arial"/>
                <w:lang w:val="de-DE"/>
              </w:rPr>
              <w:t>kWh</w:t>
            </w:r>
            <w:r>
              <w:rPr>
                <w:rFonts w:ascii="Arial" w:hAnsi="Arial" w:cs="Arial"/>
                <w:lang w:val="de-DE"/>
              </w:rPr>
              <w:t>)</w:t>
            </w:r>
          </w:p>
        </w:tc>
        <w:tc>
          <w:tcPr>
            <w:tcW w:w="2065" w:type="dxa"/>
          </w:tcPr>
          <w:p w14:paraId="336FB540" w14:textId="77777777" w:rsidR="007B0B25" w:rsidRDefault="007B0B25" w:rsidP="00FD3EC9">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Kosteneinsparung</w:t>
            </w:r>
          </w:p>
          <w:p w14:paraId="5F8928F2" w14:textId="77777777" w:rsidR="007B0B25" w:rsidRPr="002E2DB5" w:rsidRDefault="007B0B25" w:rsidP="00FD3EC9">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w:t>
            </w:r>
          </w:p>
        </w:tc>
        <w:tc>
          <w:tcPr>
            <w:tcW w:w="1839" w:type="dxa"/>
          </w:tcPr>
          <w:p w14:paraId="2BF4BDCE" w14:textId="77777777" w:rsidR="007B0B25" w:rsidRPr="002E2DB5" w:rsidRDefault="007B0B25" w:rsidP="00FD3EC9">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Mögliche Maßnahmen</w:t>
            </w:r>
          </w:p>
        </w:tc>
      </w:tr>
      <w:tr w:rsidR="007B0B25" w:rsidRPr="002E2DB5" w14:paraId="5C53096C" w14:textId="77777777" w:rsidTr="007B0B25">
        <w:tc>
          <w:tcPr>
            <w:cnfStyle w:val="001000000000" w:firstRow="0" w:lastRow="0" w:firstColumn="1" w:lastColumn="0" w:oddVBand="0" w:evenVBand="0" w:oddHBand="0" w:evenHBand="0" w:firstRowFirstColumn="0" w:firstRowLastColumn="0" w:lastRowFirstColumn="0" w:lastRowLastColumn="0"/>
            <w:tcW w:w="1323" w:type="dxa"/>
          </w:tcPr>
          <w:p w14:paraId="2D93F550" w14:textId="77777777" w:rsidR="007B0B25" w:rsidRPr="002E2DB5" w:rsidRDefault="007B0B25" w:rsidP="00FD3EC9">
            <w:pPr>
              <w:pStyle w:val="Kommentartext"/>
              <w:rPr>
                <w:rFonts w:ascii="Arial" w:hAnsi="Arial" w:cs="Arial"/>
                <w:lang w:val="de-DE"/>
              </w:rPr>
            </w:pPr>
          </w:p>
        </w:tc>
        <w:tc>
          <w:tcPr>
            <w:tcW w:w="1920" w:type="dxa"/>
          </w:tcPr>
          <w:p w14:paraId="2036D176"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915" w:type="dxa"/>
          </w:tcPr>
          <w:p w14:paraId="720E55B6"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065" w:type="dxa"/>
          </w:tcPr>
          <w:p w14:paraId="2AFB09A6"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39" w:type="dxa"/>
          </w:tcPr>
          <w:p w14:paraId="7BADF9BF"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7B0B25" w:rsidRPr="002E2DB5" w14:paraId="2B6F0A33" w14:textId="77777777" w:rsidTr="007B0B2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3" w:type="dxa"/>
          </w:tcPr>
          <w:p w14:paraId="789D69F2" w14:textId="77777777" w:rsidR="007B0B25" w:rsidRPr="002E2DB5" w:rsidRDefault="007B0B25" w:rsidP="00FD3EC9">
            <w:pPr>
              <w:pStyle w:val="Kommentartext"/>
              <w:rPr>
                <w:rFonts w:ascii="Arial" w:hAnsi="Arial" w:cs="Arial"/>
                <w:lang w:val="de-DE"/>
              </w:rPr>
            </w:pPr>
          </w:p>
        </w:tc>
        <w:tc>
          <w:tcPr>
            <w:tcW w:w="1920" w:type="dxa"/>
          </w:tcPr>
          <w:p w14:paraId="49F65077" w14:textId="77777777" w:rsidR="007B0B25" w:rsidRPr="002E2DB5" w:rsidRDefault="007B0B25" w:rsidP="00FD3EC9">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915" w:type="dxa"/>
          </w:tcPr>
          <w:p w14:paraId="0979C046" w14:textId="77777777" w:rsidR="007B0B25" w:rsidRPr="002E2DB5" w:rsidRDefault="007B0B25" w:rsidP="00FD3EC9">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065" w:type="dxa"/>
          </w:tcPr>
          <w:p w14:paraId="1ED1E525" w14:textId="77777777" w:rsidR="007B0B25" w:rsidRPr="002E2DB5" w:rsidRDefault="007B0B25" w:rsidP="00FD3EC9">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39" w:type="dxa"/>
          </w:tcPr>
          <w:p w14:paraId="75507A41" w14:textId="77777777" w:rsidR="007B0B25" w:rsidRPr="002E2DB5" w:rsidRDefault="007B0B25" w:rsidP="00FD3EC9">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7B0B25" w:rsidRPr="002E2DB5" w14:paraId="5E78905E" w14:textId="77777777" w:rsidTr="007B0B25">
        <w:tc>
          <w:tcPr>
            <w:cnfStyle w:val="001000000000" w:firstRow="0" w:lastRow="0" w:firstColumn="1" w:lastColumn="0" w:oddVBand="0" w:evenVBand="0" w:oddHBand="0" w:evenHBand="0" w:firstRowFirstColumn="0" w:firstRowLastColumn="0" w:lastRowFirstColumn="0" w:lastRowLastColumn="0"/>
            <w:tcW w:w="1323" w:type="dxa"/>
          </w:tcPr>
          <w:p w14:paraId="5DE7004C" w14:textId="77777777" w:rsidR="007B0B25" w:rsidRPr="002E2DB5" w:rsidRDefault="007B0B25" w:rsidP="00FD3EC9">
            <w:pPr>
              <w:pStyle w:val="Kommentartext"/>
              <w:rPr>
                <w:rFonts w:ascii="Arial" w:hAnsi="Arial" w:cs="Arial"/>
                <w:lang w:val="de-DE"/>
              </w:rPr>
            </w:pPr>
          </w:p>
        </w:tc>
        <w:tc>
          <w:tcPr>
            <w:tcW w:w="1920" w:type="dxa"/>
          </w:tcPr>
          <w:p w14:paraId="02033F2D"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915" w:type="dxa"/>
          </w:tcPr>
          <w:p w14:paraId="519B5379"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065" w:type="dxa"/>
          </w:tcPr>
          <w:p w14:paraId="4EDE36A7"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39" w:type="dxa"/>
          </w:tcPr>
          <w:p w14:paraId="3DE39283" w14:textId="77777777" w:rsidR="007B0B25" w:rsidRPr="002E2DB5" w:rsidRDefault="007B0B25" w:rsidP="00FD3EC9">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52474BC0" w14:textId="77777777" w:rsidR="002E2DB5" w:rsidRPr="004F6C08" w:rsidRDefault="002E2DB5" w:rsidP="004F6C08">
      <w:pPr>
        <w:pStyle w:val="Kommentartext"/>
        <w:rPr>
          <w:rFonts w:ascii="Arial" w:hAnsi="Arial" w:cs="Arial"/>
          <w:lang w:val="de-DE"/>
        </w:rPr>
      </w:pPr>
    </w:p>
    <w:p w14:paraId="1431EA48" w14:textId="156520BB" w:rsidR="00517871" w:rsidRPr="00FE1B82" w:rsidRDefault="00850EA2" w:rsidP="00FE1B82">
      <w:pPr>
        <w:pStyle w:val="Listenabsatz"/>
        <w:keepNext/>
        <w:numPr>
          <w:ilvl w:val="0"/>
          <w:numId w:val="8"/>
        </w:numPr>
        <w:spacing w:after="120" w:line="240" w:lineRule="auto"/>
        <w:ind w:left="714" w:right="-23" w:hanging="357"/>
        <w:contextualSpacing w:val="0"/>
        <w:rPr>
          <w:rFonts w:ascii="Arial" w:eastAsia="Arial" w:hAnsi="Arial" w:cs="Arial"/>
          <w:color w:val="010101"/>
          <w:lang w:val="de-DE"/>
        </w:rPr>
      </w:pPr>
      <w:r w:rsidRPr="00FE1B82">
        <w:rPr>
          <w:rFonts w:ascii="Arial" w:eastAsia="Arial" w:hAnsi="Arial" w:cs="Arial"/>
          <w:color w:val="010101"/>
          <w:lang w:val="de-DE"/>
        </w:rPr>
        <w:t>Sonstige Effizienzgewinne, die sich im Zuge der Beratung ergeben haben?</w:t>
      </w:r>
    </w:p>
    <w:tbl>
      <w:tblPr>
        <w:tblStyle w:val="Gitternetztabelle4Akzent3"/>
        <w:tblW w:w="0" w:type="auto"/>
        <w:tblLook w:val="04A0" w:firstRow="1" w:lastRow="0" w:firstColumn="1" w:lastColumn="0" w:noHBand="0" w:noVBand="1"/>
      </w:tblPr>
      <w:tblGrid>
        <w:gridCol w:w="2030"/>
        <w:gridCol w:w="1371"/>
        <w:gridCol w:w="1880"/>
        <w:gridCol w:w="2044"/>
        <w:gridCol w:w="1737"/>
      </w:tblGrid>
      <w:tr w:rsidR="00850EA2" w:rsidRPr="002E2DB5" w14:paraId="5E6FF3C6" w14:textId="77777777" w:rsidTr="00850EA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4" w:type="dxa"/>
          </w:tcPr>
          <w:p w14:paraId="00443C81" w14:textId="77777777" w:rsidR="00850EA2" w:rsidRPr="002E2DB5" w:rsidRDefault="00850EA2" w:rsidP="00850EA2">
            <w:pPr>
              <w:spacing w:before="29" w:after="0" w:line="271" w:lineRule="exact"/>
              <w:ind w:left="254" w:right="-20"/>
              <w:jc w:val="center"/>
              <w:rPr>
                <w:rFonts w:ascii="Arial" w:eastAsia="Arial" w:hAnsi="Arial" w:cs="Arial"/>
                <w:b w:val="0"/>
                <w:bCs w:val="0"/>
                <w:position w:val="-1"/>
                <w:sz w:val="20"/>
                <w:szCs w:val="20"/>
                <w:lang w:val="de-DE"/>
              </w:rPr>
            </w:pPr>
          </w:p>
        </w:tc>
        <w:tc>
          <w:tcPr>
            <w:tcW w:w="7268" w:type="dxa"/>
            <w:gridSpan w:val="4"/>
          </w:tcPr>
          <w:p w14:paraId="54D1DD1B" w14:textId="12DAE56C" w:rsidR="00850EA2" w:rsidRDefault="00850EA2" w:rsidP="00850EA2">
            <w:pPr>
              <w:spacing w:before="29" w:after="0" w:line="271" w:lineRule="exact"/>
              <w:ind w:left="254" w:right="-2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 w:val="0"/>
                <w:bCs w:val="0"/>
                <w:color w:val="auto"/>
                <w:position w:val="-1"/>
                <w:sz w:val="20"/>
                <w:szCs w:val="20"/>
                <w:lang w:val="de-DE"/>
              </w:rPr>
            </w:pPr>
            <w:r>
              <w:rPr>
                <w:rFonts w:ascii="Arial" w:eastAsia="Arial" w:hAnsi="Arial" w:cs="Arial"/>
                <w:b w:val="0"/>
                <w:bCs w:val="0"/>
                <w:color w:val="auto"/>
                <w:position w:val="-1"/>
                <w:sz w:val="20"/>
                <w:szCs w:val="20"/>
                <w:lang w:val="de-DE"/>
              </w:rPr>
              <w:t>Einsparung durch Nebeneffekte</w:t>
            </w:r>
          </w:p>
          <w:p w14:paraId="121C3027" w14:textId="77777777" w:rsidR="00850EA2" w:rsidRPr="002E2DB5" w:rsidRDefault="00850EA2" w:rsidP="00850EA2">
            <w:pPr>
              <w:spacing w:before="29" w:after="0" w:line="271" w:lineRule="exact"/>
              <w:ind w:left="254" w:right="-2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color w:val="auto"/>
                <w:sz w:val="20"/>
                <w:szCs w:val="20"/>
                <w:lang w:val="de-DE"/>
              </w:rPr>
            </w:pPr>
          </w:p>
        </w:tc>
      </w:tr>
      <w:tr w:rsidR="00850EA2" w:rsidRPr="002E2DB5" w14:paraId="6927FD0F" w14:textId="77777777" w:rsidTr="00850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4" w:type="dxa"/>
          </w:tcPr>
          <w:p w14:paraId="07E7E832" w14:textId="77777777" w:rsidR="00850EA2" w:rsidRDefault="00850EA2" w:rsidP="00850EA2">
            <w:pPr>
              <w:pStyle w:val="Kommentartext"/>
              <w:spacing w:after="0"/>
              <w:rPr>
                <w:rFonts w:ascii="Arial" w:hAnsi="Arial" w:cs="Arial"/>
                <w:b w:val="0"/>
                <w:lang w:val="de-DE"/>
              </w:rPr>
            </w:pPr>
            <w:r>
              <w:rPr>
                <w:rFonts w:ascii="Arial" w:hAnsi="Arial" w:cs="Arial"/>
                <w:b w:val="0"/>
                <w:lang w:val="de-DE"/>
              </w:rPr>
              <w:t>Produktionsprozess/</w:t>
            </w:r>
          </w:p>
          <w:p w14:paraId="66C383E7" w14:textId="77777777" w:rsidR="00850EA2" w:rsidRPr="002E2DB5" w:rsidRDefault="00850EA2" w:rsidP="00850EA2">
            <w:pPr>
              <w:pStyle w:val="Kommentartext"/>
              <w:spacing w:after="0"/>
              <w:rPr>
                <w:rFonts w:ascii="Arial" w:hAnsi="Arial" w:cs="Arial"/>
                <w:b w:val="0"/>
                <w:lang w:val="de-DE"/>
              </w:rPr>
            </w:pPr>
            <w:r>
              <w:rPr>
                <w:rFonts w:ascii="Arial" w:hAnsi="Arial" w:cs="Arial"/>
                <w:b w:val="0"/>
                <w:lang w:val="de-DE"/>
              </w:rPr>
              <w:t>-bereich</w:t>
            </w:r>
          </w:p>
        </w:tc>
        <w:tc>
          <w:tcPr>
            <w:tcW w:w="1385" w:type="dxa"/>
          </w:tcPr>
          <w:p w14:paraId="75A82888" w14:textId="77777777" w:rsidR="00850EA2" w:rsidRDefault="00850EA2" w:rsidP="00850EA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Material / Ressourcen</w:t>
            </w:r>
          </w:p>
        </w:tc>
        <w:tc>
          <w:tcPr>
            <w:tcW w:w="1938" w:type="dxa"/>
          </w:tcPr>
          <w:p w14:paraId="4F27CDA9" w14:textId="77777777" w:rsidR="00850EA2" w:rsidRDefault="00850EA2" w:rsidP="00850EA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Einsparmenge</w:t>
            </w:r>
          </w:p>
          <w:p w14:paraId="4509A7BB" w14:textId="77777777" w:rsidR="00850EA2" w:rsidRPr="002E2DB5" w:rsidRDefault="00850EA2" w:rsidP="00850EA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(kg, t, L etc.)</w:t>
            </w:r>
          </w:p>
        </w:tc>
        <w:tc>
          <w:tcPr>
            <w:tcW w:w="2078" w:type="dxa"/>
          </w:tcPr>
          <w:p w14:paraId="1E749AE2" w14:textId="77777777" w:rsidR="00850EA2" w:rsidRDefault="00850EA2" w:rsidP="00850EA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Kosteneinsparung</w:t>
            </w:r>
          </w:p>
          <w:p w14:paraId="7A66A3CB" w14:textId="77777777" w:rsidR="00850EA2" w:rsidRPr="002E2DB5" w:rsidRDefault="00850EA2" w:rsidP="00850EA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w:t>
            </w:r>
          </w:p>
        </w:tc>
        <w:tc>
          <w:tcPr>
            <w:tcW w:w="1867" w:type="dxa"/>
          </w:tcPr>
          <w:p w14:paraId="4EA69ED4" w14:textId="50DC2A40" w:rsidR="00850EA2" w:rsidRPr="002E2DB5" w:rsidRDefault="00850EA2" w:rsidP="00850EA2">
            <w:pPr>
              <w:pStyle w:val="Kommentartext"/>
              <w:spacing w:after="0"/>
              <w:cnfStyle w:val="000000100000" w:firstRow="0" w:lastRow="0" w:firstColumn="0" w:lastColumn="0" w:oddVBand="0" w:evenVBand="0" w:oddHBand="1" w:evenHBand="0" w:firstRowFirstColumn="0" w:firstRowLastColumn="0" w:lastRowFirstColumn="0" w:lastRowLastColumn="0"/>
              <w:rPr>
                <w:rFonts w:ascii="Arial" w:hAnsi="Arial" w:cs="Arial"/>
                <w:lang w:val="de-DE"/>
              </w:rPr>
            </w:pPr>
            <w:r>
              <w:rPr>
                <w:rFonts w:ascii="Arial" w:hAnsi="Arial" w:cs="Arial"/>
                <w:lang w:val="de-DE"/>
              </w:rPr>
              <w:t>Erreicht durch</w:t>
            </w:r>
          </w:p>
        </w:tc>
      </w:tr>
      <w:tr w:rsidR="00850EA2" w:rsidRPr="002E2DB5" w14:paraId="7E0661B7" w14:textId="77777777" w:rsidTr="00850EA2">
        <w:tc>
          <w:tcPr>
            <w:cnfStyle w:val="001000000000" w:firstRow="0" w:lastRow="0" w:firstColumn="1" w:lastColumn="0" w:oddVBand="0" w:evenVBand="0" w:oddHBand="0" w:evenHBand="0" w:firstRowFirstColumn="0" w:firstRowLastColumn="0" w:lastRowFirstColumn="0" w:lastRowLastColumn="0"/>
            <w:tcW w:w="1794" w:type="dxa"/>
          </w:tcPr>
          <w:p w14:paraId="3E2424AE" w14:textId="77777777" w:rsidR="00850EA2" w:rsidRPr="002E2DB5" w:rsidRDefault="00850EA2" w:rsidP="00850EA2">
            <w:pPr>
              <w:pStyle w:val="Kommentartext"/>
              <w:rPr>
                <w:rFonts w:ascii="Arial" w:hAnsi="Arial" w:cs="Arial"/>
                <w:b w:val="0"/>
                <w:lang w:val="de-DE"/>
              </w:rPr>
            </w:pPr>
          </w:p>
        </w:tc>
        <w:tc>
          <w:tcPr>
            <w:tcW w:w="1385" w:type="dxa"/>
          </w:tcPr>
          <w:p w14:paraId="0BA00733"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938" w:type="dxa"/>
          </w:tcPr>
          <w:p w14:paraId="1540D6CB"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078" w:type="dxa"/>
          </w:tcPr>
          <w:p w14:paraId="737CE41D"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67" w:type="dxa"/>
          </w:tcPr>
          <w:p w14:paraId="1948197C"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850EA2" w:rsidRPr="002E2DB5" w14:paraId="0100A8E5" w14:textId="77777777" w:rsidTr="00850EA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4" w:type="dxa"/>
          </w:tcPr>
          <w:p w14:paraId="55DFA81C" w14:textId="77777777" w:rsidR="00850EA2" w:rsidRPr="002E2DB5" w:rsidRDefault="00850EA2" w:rsidP="00850EA2">
            <w:pPr>
              <w:pStyle w:val="Kommentartext"/>
              <w:rPr>
                <w:rFonts w:ascii="Arial" w:hAnsi="Arial" w:cs="Arial"/>
                <w:b w:val="0"/>
                <w:lang w:val="de-DE"/>
              </w:rPr>
            </w:pPr>
          </w:p>
        </w:tc>
        <w:tc>
          <w:tcPr>
            <w:tcW w:w="1385" w:type="dxa"/>
          </w:tcPr>
          <w:p w14:paraId="0041131E" w14:textId="77777777" w:rsidR="00850EA2" w:rsidRPr="002E2DB5" w:rsidRDefault="00850EA2" w:rsidP="00850EA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938" w:type="dxa"/>
          </w:tcPr>
          <w:p w14:paraId="5B870A50" w14:textId="77777777" w:rsidR="00850EA2" w:rsidRPr="002E2DB5" w:rsidRDefault="00850EA2" w:rsidP="00850EA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2078" w:type="dxa"/>
          </w:tcPr>
          <w:p w14:paraId="66A3838A" w14:textId="77777777" w:rsidR="00850EA2" w:rsidRPr="002E2DB5" w:rsidRDefault="00850EA2" w:rsidP="00850EA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867" w:type="dxa"/>
          </w:tcPr>
          <w:p w14:paraId="29FA439D" w14:textId="77777777" w:rsidR="00850EA2" w:rsidRPr="002E2DB5" w:rsidRDefault="00850EA2" w:rsidP="00850EA2">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850EA2" w:rsidRPr="002E2DB5" w14:paraId="73B86549" w14:textId="77777777" w:rsidTr="00850EA2">
        <w:tc>
          <w:tcPr>
            <w:cnfStyle w:val="001000000000" w:firstRow="0" w:lastRow="0" w:firstColumn="1" w:lastColumn="0" w:oddVBand="0" w:evenVBand="0" w:oddHBand="0" w:evenHBand="0" w:firstRowFirstColumn="0" w:firstRowLastColumn="0" w:lastRowFirstColumn="0" w:lastRowLastColumn="0"/>
            <w:tcW w:w="1794" w:type="dxa"/>
          </w:tcPr>
          <w:p w14:paraId="115BF7EA" w14:textId="77777777" w:rsidR="00850EA2" w:rsidRPr="002E2DB5" w:rsidRDefault="00850EA2" w:rsidP="00850EA2">
            <w:pPr>
              <w:pStyle w:val="Kommentartext"/>
              <w:rPr>
                <w:rFonts w:ascii="Arial" w:hAnsi="Arial" w:cs="Arial"/>
                <w:b w:val="0"/>
                <w:lang w:val="de-DE"/>
              </w:rPr>
            </w:pPr>
          </w:p>
        </w:tc>
        <w:tc>
          <w:tcPr>
            <w:tcW w:w="1385" w:type="dxa"/>
          </w:tcPr>
          <w:p w14:paraId="1042919F"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938" w:type="dxa"/>
          </w:tcPr>
          <w:p w14:paraId="64D935EC"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2078" w:type="dxa"/>
          </w:tcPr>
          <w:p w14:paraId="7BF686EB"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867" w:type="dxa"/>
          </w:tcPr>
          <w:p w14:paraId="3BA2E859" w14:textId="77777777" w:rsidR="00850EA2" w:rsidRPr="002E2DB5" w:rsidRDefault="00850EA2" w:rsidP="00850EA2">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0E8E06D4" w14:textId="77777777" w:rsidR="00850EA2" w:rsidRPr="00850EA2" w:rsidRDefault="00850EA2" w:rsidP="00850EA2">
      <w:pPr>
        <w:keepNext/>
        <w:keepLines/>
        <w:widowControl/>
        <w:spacing w:after="120" w:line="240" w:lineRule="auto"/>
        <w:ind w:left="244" w:right="-23"/>
        <w:rPr>
          <w:rFonts w:ascii="Arial" w:eastAsia="Arial" w:hAnsi="Arial" w:cs="Arial"/>
          <w:b/>
          <w:bCs/>
          <w:lang w:val="de-DE"/>
        </w:rPr>
      </w:pPr>
    </w:p>
    <w:p w14:paraId="59F5845A" w14:textId="1745B77F" w:rsidR="004F6C08" w:rsidRDefault="00517871" w:rsidP="00E866AA">
      <w:pPr>
        <w:pStyle w:val="berschrift3"/>
        <w:numPr>
          <w:ilvl w:val="1"/>
          <w:numId w:val="4"/>
        </w:numPr>
        <w:rPr>
          <w:lang w:val="de-DE"/>
        </w:rPr>
      </w:pPr>
      <w:bookmarkStart w:id="13" w:name="_Toc201823624"/>
      <w:r>
        <w:rPr>
          <w:lang w:val="de-DE"/>
        </w:rPr>
        <w:t xml:space="preserve">Ableitung </w:t>
      </w:r>
      <w:r w:rsidR="00473DDA">
        <w:rPr>
          <w:lang w:val="de-DE"/>
        </w:rPr>
        <w:t xml:space="preserve">von </w:t>
      </w:r>
      <w:r>
        <w:rPr>
          <w:lang w:val="de-DE"/>
        </w:rPr>
        <w:t>Maßnahmen und Handlungsempfehlungen</w:t>
      </w:r>
      <w:bookmarkEnd w:id="13"/>
    </w:p>
    <w:p w14:paraId="0A8DB3BD" w14:textId="4C310594" w:rsidR="00DB33B5" w:rsidRPr="00DB33B5" w:rsidRDefault="00850EA2" w:rsidP="00DB33B5">
      <w:pPr>
        <w:spacing w:before="120" w:after="0" w:line="240" w:lineRule="auto"/>
        <w:jc w:val="both"/>
        <w:rPr>
          <w:i/>
          <w:lang w:val="de-DE"/>
        </w:rPr>
      </w:pPr>
      <w:r>
        <w:rPr>
          <w:rFonts w:ascii="Arial" w:eastAsia="Arial" w:hAnsi="Arial" w:cs="Arial"/>
          <w:i/>
          <w:sz w:val="20"/>
          <w:szCs w:val="20"/>
          <w:lang w:val="de-DE"/>
        </w:rPr>
        <w:t xml:space="preserve">// </w:t>
      </w:r>
      <w:r w:rsidR="00517871" w:rsidRPr="00850EA2">
        <w:rPr>
          <w:rFonts w:ascii="Arial" w:eastAsia="Arial" w:hAnsi="Arial" w:cs="Arial"/>
          <w:i/>
          <w:sz w:val="20"/>
          <w:szCs w:val="20"/>
          <w:lang w:val="de-DE"/>
        </w:rPr>
        <w:t xml:space="preserve">Handlungsempfehlungen mit konkreten Anleitungen zur Umsetzung der </w:t>
      </w:r>
      <w:r>
        <w:rPr>
          <w:rFonts w:ascii="Arial" w:eastAsia="Arial" w:hAnsi="Arial" w:cs="Arial"/>
          <w:i/>
          <w:sz w:val="20"/>
          <w:szCs w:val="20"/>
          <w:lang w:val="de-DE"/>
        </w:rPr>
        <w:t xml:space="preserve">empfohlenen Maßnahmen: </w:t>
      </w:r>
      <w:r w:rsidR="00517871" w:rsidRPr="00850EA2">
        <w:rPr>
          <w:rFonts w:ascii="Arial" w:eastAsia="Arial" w:hAnsi="Arial" w:cs="Arial"/>
          <w:i/>
          <w:sz w:val="20"/>
          <w:szCs w:val="20"/>
          <w:lang w:val="de-DE"/>
        </w:rPr>
        <w:t>Für die empfohlenen Maßnahmen sollen pro Geschäftsjahr die Zielwerte für die einzusparenden Rohstoffe/Materialien in Tonnen, ggf. die einzusparenden Kilowattstunden sowie möglichst die zu reduzierenden klimaschädlichen Emissionen in CO</w:t>
      </w:r>
      <w:r w:rsidR="00517871" w:rsidRPr="00850EA2">
        <w:rPr>
          <w:rFonts w:ascii="Arial" w:eastAsia="Arial" w:hAnsi="Arial" w:cs="Arial"/>
          <w:i/>
          <w:sz w:val="20"/>
          <w:szCs w:val="20"/>
          <w:vertAlign w:val="subscript"/>
          <w:lang w:val="de-DE"/>
        </w:rPr>
        <w:t>2</w:t>
      </w:r>
      <w:r w:rsidR="00517871" w:rsidRPr="00850EA2">
        <w:rPr>
          <w:rFonts w:ascii="Arial" w:eastAsia="Arial" w:hAnsi="Arial" w:cs="Arial"/>
          <w:i/>
          <w:sz w:val="20"/>
          <w:szCs w:val="20"/>
          <w:lang w:val="de-DE"/>
        </w:rPr>
        <w:t xml:space="preserve">-Äquivalenten ausgewiesen werden. </w:t>
      </w:r>
      <w:r w:rsidR="00DB33B5">
        <w:rPr>
          <w:rFonts w:ascii="Arial" w:eastAsia="Arial" w:hAnsi="Arial" w:cs="Arial"/>
          <w:i/>
          <w:sz w:val="20"/>
          <w:szCs w:val="20"/>
          <w:lang w:val="de-DE"/>
        </w:rPr>
        <w:t>Die vorgeschlagenen Maßnahmen müssen nach</w:t>
      </w:r>
      <w:r w:rsidR="00AF2550">
        <w:rPr>
          <w:rFonts w:ascii="Arial" w:eastAsia="Arial" w:hAnsi="Arial" w:cs="Arial"/>
          <w:i/>
          <w:sz w:val="20"/>
          <w:szCs w:val="20"/>
          <w:lang w:val="de-DE"/>
        </w:rPr>
        <w:t xml:space="preserve"> </w:t>
      </w:r>
      <w:r w:rsidR="00DB33B5">
        <w:rPr>
          <w:rFonts w:ascii="Arial" w:eastAsia="Arial" w:hAnsi="Arial" w:cs="Arial"/>
          <w:i/>
          <w:sz w:val="20"/>
          <w:szCs w:val="20"/>
          <w:lang w:val="de-DE"/>
        </w:rPr>
        <w:t>folgenden Kriterien b</w:t>
      </w:r>
      <w:r w:rsidR="00AE65B3">
        <w:rPr>
          <w:rFonts w:ascii="Arial" w:eastAsia="Arial" w:hAnsi="Arial" w:cs="Arial"/>
          <w:i/>
          <w:sz w:val="20"/>
          <w:szCs w:val="20"/>
          <w:lang w:val="de-DE"/>
        </w:rPr>
        <w:t>e</w:t>
      </w:r>
      <w:r w:rsidR="00DB33B5">
        <w:rPr>
          <w:rFonts w:ascii="Arial" w:eastAsia="Arial" w:hAnsi="Arial" w:cs="Arial"/>
          <w:i/>
          <w:sz w:val="20"/>
          <w:szCs w:val="20"/>
          <w:lang w:val="de-DE"/>
        </w:rPr>
        <w:t xml:space="preserve">wertet und begründet werden: </w:t>
      </w:r>
      <w:r w:rsidR="00DB33B5" w:rsidRPr="00DB33B5">
        <w:rPr>
          <w:i/>
          <w:lang w:val="de-DE"/>
        </w:rPr>
        <w:t xml:space="preserve"> </w:t>
      </w:r>
    </w:p>
    <w:p w14:paraId="047C526B" w14:textId="77777777" w:rsidR="00DB33B5" w:rsidRPr="00A16FC6" w:rsidRDefault="00DB33B5" w:rsidP="00DB33B5">
      <w:pPr>
        <w:pStyle w:val="Listenabsatz"/>
        <w:numPr>
          <w:ilvl w:val="0"/>
          <w:numId w:val="7"/>
        </w:numPr>
        <w:spacing w:before="120" w:after="120" w:line="240" w:lineRule="auto"/>
        <w:jc w:val="both"/>
        <w:rPr>
          <w:rFonts w:ascii="Arial" w:eastAsia="Arial" w:hAnsi="Arial" w:cs="Arial"/>
          <w:i/>
          <w:sz w:val="20"/>
          <w:szCs w:val="20"/>
          <w:lang w:val="de-DE"/>
        </w:rPr>
      </w:pPr>
      <w:r w:rsidRPr="00A16FC6">
        <w:rPr>
          <w:rFonts w:ascii="Arial" w:eastAsia="Arial" w:hAnsi="Arial" w:cs="Arial"/>
          <w:i/>
          <w:sz w:val="20"/>
          <w:szCs w:val="20"/>
          <w:lang w:val="de-DE"/>
        </w:rPr>
        <w:t xml:space="preserve">Maßnahmen im Bestand zuerst </w:t>
      </w:r>
    </w:p>
    <w:p w14:paraId="30727CE8" w14:textId="77777777" w:rsidR="00DB33B5" w:rsidRPr="00A16FC6" w:rsidRDefault="00DB33B5" w:rsidP="00DB33B5">
      <w:pPr>
        <w:pStyle w:val="Listenabsatz"/>
        <w:numPr>
          <w:ilvl w:val="0"/>
          <w:numId w:val="7"/>
        </w:numPr>
        <w:spacing w:before="120" w:after="120" w:line="240" w:lineRule="auto"/>
        <w:jc w:val="both"/>
        <w:rPr>
          <w:rFonts w:ascii="Arial" w:eastAsia="Arial" w:hAnsi="Arial" w:cs="Arial"/>
          <w:i/>
          <w:sz w:val="20"/>
          <w:szCs w:val="20"/>
          <w:lang w:val="de-DE"/>
        </w:rPr>
      </w:pPr>
      <w:r w:rsidRPr="00A16FC6">
        <w:rPr>
          <w:rFonts w:ascii="Arial" w:eastAsia="Arial" w:hAnsi="Arial" w:cs="Arial"/>
          <w:i/>
          <w:sz w:val="20"/>
          <w:szCs w:val="20"/>
          <w:lang w:val="de-DE"/>
        </w:rPr>
        <w:t xml:space="preserve">Wirksamkeit des Mitteleinsatzes </w:t>
      </w:r>
    </w:p>
    <w:p w14:paraId="332EA64D" w14:textId="77777777" w:rsidR="00DB33B5" w:rsidRPr="00A16FC6" w:rsidRDefault="00DB33B5" w:rsidP="00DB33B5">
      <w:pPr>
        <w:pStyle w:val="Listenabsatz"/>
        <w:numPr>
          <w:ilvl w:val="0"/>
          <w:numId w:val="7"/>
        </w:numPr>
        <w:spacing w:before="120" w:after="120" w:line="240" w:lineRule="auto"/>
        <w:jc w:val="both"/>
        <w:rPr>
          <w:rFonts w:ascii="Arial" w:eastAsia="Arial" w:hAnsi="Arial" w:cs="Arial"/>
          <w:i/>
          <w:sz w:val="20"/>
          <w:szCs w:val="20"/>
          <w:lang w:val="de-DE"/>
        </w:rPr>
      </w:pPr>
      <w:r w:rsidRPr="00A16FC6">
        <w:rPr>
          <w:rFonts w:ascii="Arial" w:eastAsia="Arial" w:hAnsi="Arial" w:cs="Arial"/>
          <w:i/>
          <w:sz w:val="20"/>
          <w:szCs w:val="20"/>
          <w:lang w:val="de-DE"/>
        </w:rPr>
        <w:t xml:space="preserve">Relevanz der Maßnahme </w:t>
      </w:r>
    </w:p>
    <w:p w14:paraId="7DFD0689" w14:textId="726F5D14" w:rsidR="00FD3EC9" w:rsidRDefault="00DB33B5" w:rsidP="00850EA2">
      <w:pPr>
        <w:rPr>
          <w:rFonts w:ascii="Arial" w:eastAsia="Arial" w:hAnsi="Arial" w:cs="Arial"/>
          <w:i/>
          <w:sz w:val="20"/>
          <w:szCs w:val="20"/>
          <w:lang w:val="de-DE"/>
        </w:rPr>
      </w:pPr>
      <w:r w:rsidRPr="00A16FC6">
        <w:rPr>
          <w:rFonts w:ascii="Arial" w:eastAsia="Arial" w:hAnsi="Arial" w:cs="Arial"/>
          <w:i/>
          <w:sz w:val="20"/>
          <w:szCs w:val="20"/>
          <w:lang w:val="de-DE"/>
        </w:rPr>
        <w:t>Ergänzende Erläuterungen dazu finden Sie auch in de</w:t>
      </w:r>
      <w:r w:rsidR="00AF2550" w:rsidRPr="00A16FC6">
        <w:rPr>
          <w:rFonts w:ascii="Arial" w:eastAsia="Arial" w:hAnsi="Arial" w:cs="Arial"/>
          <w:i/>
          <w:sz w:val="20"/>
          <w:szCs w:val="20"/>
          <w:lang w:val="de-DE"/>
        </w:rPr>
        <w:t>r</w:t>
      </w:r>
      <w:r w:rsidRPr="00A16FC6">
        <w:rPr>
          <w:rFonts w:ascii="Arial" w:eastAsia="Arial" w:hAnsi="Arial" w:cs="Arial"/>
          <w:i/>
          <w:sz w:val="20"/>
          <w:szCs w:val="20"/>
          <w:lang w:val="de-DE"/>
        </w:rPr>
        <w:t xml:space="preserve"> </w:t>
      </w:r>
      <w:r w:rsidR="00AF2550" w:rsidRPr="00A16FC6">
        <w:rPr>
          <w:rFonts w:ascii="Arial" w:eastAsia="Arial" w:hAnsi="Arial" w:cs="Arial"/>
          <w:i/>
          <w:sz w:val="20"/>
          <w:szCs w:val="20"/>
          <w:lang w:val="de-DE"/>
        </w:rPr>
        <w:t>Richtlinie unter</w:t>
      </w:r>
      <w:ins w:id="14" w:author="TMUEN Eckstorff, Susanne" w:date="2025-06-26T09:00:00Z">
        <w:r w:rsidR="008E33B6" w:rsidRPr="00A16FC6">
          <w:rPr>
            <w:rFonts w:ascii="Arial" w:eastAsia="Arial" w:hAnsi="Arial" w:cs="Arial"/>
            <w:i/>
            <w:sz w:val="20"/>
            <w:szCs w:val="20"/>
            <w:lang w:val="de-DE"/>
          </w:rPr>
          <w:t xml:space="preserve"> </w:t>
        </w:r>
      </w:ins>
      <w:r w:rsidR="00AF2550" w:rsidRPr="00A16FC6">
        <w:rPr>
          <w:rFonts w:ascii="Arial" w:eastAsia="Arial" w:hAnsi="Arial" w:cs="Arial"/>
          <w:i/>
          <w:sz w:val="20"/>
          <w:szCs w:val="20"/>
          <w:lang w:val="de-DE"/>
        </w:rPr>
        <w:t>2.1.1</w:t>
      </w:r>
      <w:r w:rsidRPr="00A16FC6">
        <w:rPr>
          <w:rFonts w:ascii="Arial" w:eastAsia="Arial" w:hAnsi="Arial" w:cs="Arial"/>
          <w:i/>
          <w:sz w:val="20"/>
          <w:szCs w:val="20"/>
          <w:lang w:val="de-DE"/>
        </w:rPr>
        <w:t xml:space="preserve"> </w:t>
      </w:r>
      <w:r w:rsidR="00850EA2" w:rsidRPr="00A16FC6">
        <w:rPr>
          <w:rFonts w:ascii="Arial" w:eastAsia="Arial" w:hAnsi="Arial" w:cs="Arial"/>
          <w:i/>
          <w:sz w:val="20"/>
          <w:szCs w:val="20"/>
          <w:lang w:val="de-DE"/>
        </w:rPr>
        <w:t>//</w:t>
      </w:r>
    </w:p>
    <w:tbl>
      <w:tblPr>
        <w:tblStyle w:val="Gitternetztabelle4Akzent3"/>
        <w:tblW w:w="0" w:type="auto"/>
        <w:tblLook w:val="04A0" w:firstRow="1" w:lastRow="0" w:firstColumn="1" w:lastColumn="0" w:noHBand="0" w:noVBand="1"/>
      </w:tblPr>
      <w:tblGrid>
        <w:gridCol w:w="1688"/>
        <w:gridCol w:w="1572"/>
        <w:gridCol w:w="1228"/>
        <w:gridCol w:w="1791"/>
        <w:gridCol w:w="1767"/>
      </w:tblGrid>
      <w:tr w:rsidR="00473DDA" w:rsidRPr="0012071E" w14:paraId="752E2A2D" w14:textId="77777777" w:rsidTr="00D96F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483458FE" w14:textId="77777777" w:rsidR="00473DDA" w:rsidRPr="0012071E" w:rsidRDefault="00473DDA" w:rsidP="004F745D">
            <w:pPr>
              <w:pStyle w:val="Kommentartext"/>
              <w:rPr>
                <w:rFonts w:ascii="Arial" w:hAnsi="Arial" w:cs="Arial"/>
                <w:b w:val="0"/>
                <w:color w:val="auto"/>
                <w:lang w:val="de-DE"/>
              </w:rPr>
            </w:pPr>
            <w:r w:rsidRPr="0012071E">
              <w:rPr>
                <w:rFonts w:ascii="Arial" w:hAnsi="Arial" w:cs="Arial"/>
                <w:b w:val="0"/>
                <w:color w:val="auto"/>
                <w:lang w:val="de-DE"/>
              </w:rPr>
              <w:t>Maßnahme</w:t>
            </w:r>
          </w:p>
        </w:tc>
        <w:tc>
          <w:tcPr>
            <w:tcW w:w="1572" w:type="dxa"/>
          </w:tcPr>
          <w:p w14:paraId="1B46EACF" w14:textId="77777777" w:rsidR="00473DDA" w:rsidRPr="0012071E" w:rsidRDefault="00473DDA" w:rsidP="004F745D">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381A05">
              <w:rPr>
                <w:rFonts w:ascii="Arial" w:hAnsi="Arial" w:cs="Arial"/>
                <w:b w:val="0"/>
                <w:color w:val="auto"/>
                <w:lang w:val="de-DE"/>
              </w:rPr>
              <w:t>Jährliche Einsparung an Material</w:t>
            </w:r>
          </w:p>
        </w:tc>
        <w:tc>
          <w:tcPr>
            <w:tcW w:w="1228" w:type="dxa"/>
          </w:tcPr>
          <w:p w14:paraId="0AAAB535" w14:textId="77777777" w:rsidR="00473DDA" w:rsidRPr="0012071E" w:rsidRDefault="00473DDA" w:rsidP="004F745D">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lang w:val="de-DE"/>
              </w:rPr>
            </w:pPr>
            <w:r w:rsidRPr="00381A05">
              <w:rPr>
                <w:rFonts w:ascii="Arial" w:hAnsi="Arial" w:cs="Arial"/>
                <w:b w:val="0"/>
                <w:color w:val="auto"/>
                <w:lang w:val="de-DE"/>
              </w:rPr>
              <w:t>Jährliche Einsparung an Energie</w:t>
            </w:r>
          </w:p>
        </w:tc>
        <w:tc>
          <w:tcPr>
            <w:tcW w:w="1791" w:type="dxa"/>
          </w:tcPr>
          <w:p w14:paraId="51F679F6" w14:textId="77777777" w:rsidR="00473DDA" w:rsidRPr="0012071E" w:rsidRDefault="00473DDA" w:rsidP="004F745D">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381A05">
              <w:rPr>
                <w:rFonts w:ascii="Arial" w:hAnsi="Arial" w:cs="Arial"/>
                <w:b w:val="0"/>
                <w:color w:val="auto"/>
                <w:lang w:val="de-DE"/>
              </w:rPr>
              <w:t>Jährliche Einsparung von CO</w:t>
            </w:r>
            <w:r w:rsidRPr="00381A05">
              <w:rPr>
                <w:rFonts w:ascii="Arial" w:hAnsi="Arial" w:cs="Arial"/>
                <w:b w:val="0"/>
                <w:color w:val="auto"/>
                <w:vertAlign w:val="subscript"/>
                <w:lang w:val="de-DE"/>
              </w:rPr>
              <w:t>2</w:t>
            </w:r>
            <w:r w:rsidRPr="00381A05">
              <w:rPr>
                <w:rFonts w:ascii="Arial" w:hAnsi="Arial" w:cs="Arial"/>
                <w:b w:val="0"/>
                <w:color w:val="auto"/>
                <w:lang w:val="de-DE"/>
              </w:rPr>
              <w:t xml:space="preserve"> –Äquivalenten (t)</w:t>
            </w:r>
          </w:p>
        </w:tc>
        <w:tc>
          <w:tcPr>
            <w:tcW w:w="1767" w:type="dxa"/>
          </w:tcPr>
          <w:p w14:paraId="77B1A5AF" w14:textId="77777777" w:rsidR="00473DDA" w:rsidRPr="0012071E" w:rsidRDefault="00473DDA" w:rsidP="004F745D">
            <w:pPr>
              <w:pStyle w:val="Kommentartext"/>
              <w:cnfStyle w:val="100000000000" w:firstRow="1" w:lastRow="0" w:firstColumn="0" w:lastColumn="0" w:oddVBand="0" w:evenVBand="0" w:oddHBand="0" w:evenHBand="0" w:firstRowFirstColumn="0" w:firstRowLastColumn="0" w:lastRowFirstColumn="0" w:lastRowLastColumn="0"/>
              <w:rPr>
                <w:rFonts w:ascii="Arial" w:hAnsi="Arial" w:cs="Arial"/>
                <w:b w:val="0"/>
                <w:color w:val="auto"/>
                <w:lang w:val="de-DE"/>
              </w:rPr>
            </w:pPr>
            <w:r w:rsidRPr="0012071E">
              <w:rPr>
                <w:rFonts w:ascii="Arial" w:hAnsi="Arial" w:cs="Arial"/>
                <w:b w:val="0"/>
                <w:color w:val="auto"/>
                <w:lang w:val="de-DE"/>
              </w:rPr>
              <w:t>Amortisationszeit</w:t>
            </w:r>
          </w:p>
        </w:tc>
      </w:tr>
      <w:tr w:rsidR="00473DDA" w:rsidRPr="0012071E" w14:paraId="636AB467" w14:textId="77777777" w:rsidTr="00D9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47F19EF1" w14:textId="77777777" w:rsidR="00473DDA" w:rsidRPr="0012071E" w:rsidRDefault="00473DDA" w:rsidP="004F745D">
            <w:pPr>
              <w:pStyle w:val="Kommentartext"/>
              <w:rPr>
                <w:rFonts w:ascii="Arial" w:hAnsi="Arial" w:cs="Arial"/>
                <w:lang w:val="de-DE"/>
              </w:rPr>
            </w:pPr>
          </w:p>
        </w:tc>
        <w:tc>
          <w:tcPr>
            <w:tcW w:w="1572" w:type="dxa"/>
          </w:tcPr>
          <w:p w14:paraId="1B6B51A1"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28" w:type="dxa"/>
          </w:tcPr>
          <w:p w14:paraId="7F274B4D"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91" w:type="dxa"/>
          </w:tcPr>
          <w:p w14:paraId="2180C38F"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67" w:type="dxa"/>
          </w:tcPr>
          <w:p w14:paraId="63DAFEB8"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473DDA" w:rsidRPr="0012071E" w14:paraId="0BBD5FFF" w14:textId="77777777" w:rsidTr="00D96F9F">
        <w:tc>
          <w:tcPr>
            <w:cnfStyle w:val="001000000000" w:firstRow="0" w:lastRow="0" w:firstColumn="1" w:lastColumn="0" w:oddVBand="0" w:evenVBand="0" w:oddHBand="0" w:evenHBand="0" w:firstRowFirstColumn="0" w:firstRowLastColumn="0" w:lastRowFirstColumn="0" w:lastRowLastColumn="0"/>
            <w:tcW w:w="1688" w:type="dxa"/>
          </w:tcPr>
          <w:p w14:paraId="4E6A8EC3" w14:textId="77777777" w:rsidR="00473DDA" w:rsidRPr="0012071E" w:rsidRDefault="00473DDA" w:rsidP="004F745D">
            <w:pPr>
              <w:pStyle w:val="Kommentartext"/>
              <w:rPr>
                <w:rFonts w:ascii="Arial" w:hAnsi="Arial" w:cs="Arial"/>
                <w:lang w:val="de-DE"/>
              </w:rPr>
            </w:pPr>
          </w:p>
        </w:tc>
        <w:tc>
          <w:tcPr>
            <w:tcW w:w="1572" w:type="dxa"/>
          </w:tcPr>
          <w:p w14:paraId="68F3A5AE"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228" w:type="dxa"/>
          </w:tcPr>
          <w:p w14:paraId="6627F20E"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91" w:type="dxa"/>
          </w:tcPr>
          <w:p w14:paraId="257DE7DE"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67" w:type="dxa"/>
          </w:tcPr>
          <w:p w14:paraId="6A34EEE3"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473DDA" w:rsidRPr="0012071E" w14:paraId="29F6B175" w14:textId="77777777" w:rsidTr="00D96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88" w:type="dxa"/>
          </w:tcPr>
          <w:p w14:paraId="73D3DB0E" w14:textId="77777777" w:rsidR="00473DDA" w:rsidRPr="0012071E" w:rsidRDefault="00473DDA" w:rsidP="004F745D">
            <w:pPr>
              <w:pStyle w:val="Kommentartext"/>
              <w:rPr>
                <w:rFonts w:ascii="Arial" w:hAnsi="Arial" w:cs="Arial"/>
                <w:lang w:val="de-DE"/>
              </w:rPr>
            </w:pPr>
          </w:p>
        </w:tc>
        <w:tc>
          <w:tcPr>
            <w:tcW w:w="1572" w:type="dxa"/>
          </w:tcPr>
          <w:p w14:paraId="2187B0D5"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28" w:type="dxa"/>
          </w:tcPr>
          <w:p w14:paraId="6D97A1E2"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91" w:type="dxa"/>
          </w:tcPr>
          <w:p w14:paraId="6D2A5861"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67" w:type="dxa"/>
          </w:tcPr>
          <w:p w14:paraId="0C8D760E" w14:textId="77777777" w:rsidR="00473DDA" w:rsidRPr="0012071E" w:rsidRDefault="00473DDA" w:rsidP="004F745D">
            <w:pPr>
              <w:pStyle w:val="Kommentartex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473DDA" w:rsidRPr="0012071E" w14:paraId="42119783" w14:textId="77777777" w:rsidTr="00D96F9F">
        <w:tc>
          <w:tcPr>
            <w:cnfStyle w:val="001000000000" w:firstRow="0" w:lastRow="0" w:firstColumn="1" w:lastColumn="0" w:oddVBand="0" w:evenVBand="0" w:oddHBand="0" w:evenHBand="0" w:firstRowFirstColumn="0" w:firstRowLastColumn="0" w:lastRowFirstColumn="0" w:lastRowLastColumn="0"/>
            <w:tcW w:w="1688" w:type="dxa"/>
          </w:tcPr>
          <w:p w14:paraId="172AD5E1" w14:textId="77777777" w:rsidR="00473DDA" w:rsidRPr="0012071E" w:rsidRDefault="00473DDA" w:rsidP="004F745D">
            <w:pPr>
              <w:pStyle w:val="Kommentartext"/>
              <w:rPr>
                <w:rFonts w:ascii="Arial" w:hAnsi="Arial" w:cs="Arial"/>
                <w:lang w:val="de-DE"/>
              </w:rPr>
            </w:pPr>
          </w:p>
        </w:tc>
        <w:tc>
          <w:tcPr>
            <w:tcW w:w="1572" w:type="dxa"/>
          </w:tcPr>
          <w:p w14:paraId="615BE324"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228" w:type="dxa"/>
          </w:tcPr>
          <w:p w14:paraId="1D25C415"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91" w:type="dxa"/>
          </w:tcPr>
          <w:p w14:paraId="4CE0119A"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67" w:type="dxa"/>
          </w:tcPr>
          <w:p w14:paraId="4B100EB8" w14:textId="77777777" w:rsidR="00473DDA" w:rsidRPr="0012071E" w:rsidRDefault="00473DDA" w:rsidP="004F745D">
            <w:pPr>
              <w:pStyle w:val="Kommentartex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bl>
    <w:p w14:paraId="1207D6A9" w14:textId="77777777" w:rsidR="00850EA2" w:rsidRPr="00850EA2" w:rsidRDefault="00850EA2" w:rsidP="00850EA2">
      <w:pPr>
        <w:rPr>
          <w:rFonts w:ascii="Arial" w:eastAsia="Arial" w:hAnsi="Arial" w:cs="Arial"/>
          <w:sz w:val="20"/>
          <w:szCs w:val="20"/>
          <w:lang w:val="de-DE"/>
        </w:rPr>
      </w:pPr>
    </w:p>
    <w:p w14:paraId="184127E5" w14:textId="35829A28" w:rsidR="00CB65D7" w:rsidRPr="00845209" w:rsidRDefault="00AE65B3" w:rsidP="00BA2F9F">
      <w:pPr>
        <w:shd w:val="clear" w:color="auto" w:fill="D9D9D9" w:themeFill="background1" w:themeFillShade="D9"/>
        <w:spacing w:after="0"/>
        <w:rPr>
          <w:rFonts w:ascii="Arial" w:eastAsia="Arial" w:hAnsi="Arial" w:cs="Arial"/>
          <w:sz w:val="20"/>
          <w:szCs w:val="20"/>
          <w:lang w:val="de-DE"/>
        </w:rPr>
      </w:pPr>
      <w:r w:rsidRPr="00845209">
        <w:rPr>
          <w:rFonts w:ascii="Arial" w:eastAsia="Arial" w:hAnsi="Arial" w:cs="Arial"/>
          <w:sz w:val="20"/>
          <w:szCs w:val="20"/>
          <w:lang w:val="de-DE"/>
        </w:rPr>
        <w:t>TEXT</w:t>
      </w:r>
      <w:r>
        <w:rPr>
          <w:rFonts w:ascii="Arial" w:eastAsia="Arial" w:hAnsi="Arial" w:cs="Arial"/>
          <w:sz w:val="20"/>
          <w:szCs w:val="20"/>
          <w:lang w:val="de-DE"/>
        </w:rPr>
        <w:t xml:space="preserve"> für Bewertung und Begründung</w:t>
      </w:r>
      <w:r w:rsidR="0061346E">
        <w:rPr>
          <w:rFonts w:ascii="Arial" w:eastAsia="Arial" w:hAnsi="Arial" w:cs="Arial"/>
          <w:sz w:val="20"/>
          <w:szCs w:val="20"/>
          <w:lang w:val="de-DE"/>
        </w:rPr>
        <w:t xml:space="preserve"> pro Maßnahme</w:t>
      </w:r>
    </w:p>
    <w:p w14:paraId="6EF0B033" w14:textId="4D1B2EF0" w:rsidR="00AE65B3" w:rsidRDefault="00AE65B3">
      <w:pPr>
        <w:widowControl/>
        <w:spacing w:after="160" w:line="259" w:lineRule="auto"/>
        <w:rPr>
          <w:lang w:val="de-DE"/>
        </w:rPr>
      </w:pPr>
      <w:r>
        <w:rPr>
          <w:lang w:val="de-DE"/>
        </w:rPr>
        <w:br w:type="page"/>
      </w:r>
    </w:p>
    <w:p w14:paraId="75A946C5" w14:textId="23C23CCA" w:rsidR="00AE65B3" w:rsidRPr="00BA2F9F" w:rsidRDefault="00AE65B3" w:rsidP="00C05E0F">
      <w:pPr>
        <w:pStyle w:val="berschrift1"/>
        <w:numPr>
          <w:ilvl w:val="0"/>
          <w:numId w:val="20"/>
        </w:numPr>
        <w:rPr>
          <w:rFonts w:eastAsia="Arial"/>
          <w:lang w:val="de-DE"/>
        </w:rPr>
      </w:pPr>
      <w:bookmarkStart w:id="15" w:name="_Toc201823625"/>
      <w:r w:rsidRPr="00BA2F9F">
        <w:rPr>
          <w:rFonts w:eastAsia="Arial"/>
          <w:lang w:val="de-DE"/>
        </w:rPr>
        <w:t>Übersicht über den Verlauf der Ausgangsberatung</w:t>
      </w:r>
      <w:bookmarkEnd w:id="15"/>
    </w:p>
    <w:p w14:paraId="25671D5D" w14:textId="77777777" w:rsidR="003F5832" w:rsidRDefault="003F5832" w:rsidP="00AE65B3">
      <w:pPr>
        <w:spacing w:after="0" w:line="200" w:lineRule="exact"/>
        <w:rPr>
          <w:rFonts w:ascii="Arial" w:hAnsi="Arial" w:cs="Arial"/>
          <w:lang w:val="de-DE"/>
        </w:rPr>
      </w:pPr>
    </w:p>
    <w:tbl>
      <w:tblPr>
        <w:tblStyle w:val="Gitternetztabelle4Akzent3"/>
        <w:tblW w:w="9067" w:type="dxa"/>
        <w:tblLook w:val="04A0" w:firstRow="1" w:lastRow="0" w:firstColumn="1" w:lastColumn="0" w:noHBand="0" w:noVBand="1"/>
      </w:tblPr>
      <w:tblGrid>
        <w:gridCol w:w="696"/>
        <w:gridCol w:w="1993"/>
        <w:gridCol w:w="1275"/>
        <w:gridCol w:w="1418"/>
        <w:gridCol w:w="1701"/>
        <w:gridCol w:w="1984"/>
      </w:tblGrid>
      <w:tr w:rsidR="003F5832" w:rsidRPr="0061346E" w14:paraId="3C1A37C0" w14:textId="77777777" w:rsidTr="00DF258D">
        <w:trPr>
          <w:cnfStyle w:val="100000000000" w:firstRow="1" w:lastRow="0" w:firstColumn="0" w:lastColumn="0" w:oddVBand="0" w:evenVBand="0" w:oddHBand="0" w:evenHBand="0" w:firstRowFirstColumn="0" w:firstRowLastColumn="0" w:lastRowFirstColumn="0" w:lastRowLastColumn="0"/>
          <w:trHeight w:val="1160"/>
        </w:trPr>
        <w:tc>
          <w:tcPr>
            <w:cnfStyle w:val="001000000000" w:firstRow="0" w:lastRow="0" w:firstColumn="1" w:lastColumn="0" w:oddVBand="0" w:evenVBand="0" w:oddHBand="0" w:evenHBand="0" w:firstRowFirstColumn="0" w:firstRowLastColumn="0" w:lastRowFirstColumn="0" w:lastRowLastColumn="0"/>
            <w:tcW w:w="696" w:type="dxa"/>
          </w:tcPr>
          <w:p w14:paraId="1DE77DFB" w14:textId="047021AB" w:rsidR="003F5832" w:rsidRPr="0061346E" w:rsidRDefault="003F5832" w:rsidP="00AE65B3">
            <w:pPr>
              <w:spacing w:after="0" w:line="200" w:lineRule="exact"/>
              <w:rPr>
                <w:rFonts w:ascii="Arial" w:hAnsi="Arial" w:cs="Arial"/>
                <w:b w:val="0"/>
                <w:color w:val="auto"/>
                <w:sz w:val="20"/>
                <w:szCs w:val="20"/>
                <w:lang w:val="de-DE"/>
              </w:rPr>
            </w:pPr>
            <w:r w:rsidRPr="0061346E">
              <w:rPr>
                <w:rFonts w:ascii="Arial" w:hAnsi="Arial" w:cs="Arial"/>
                <w:b w:val="0"/>
                <w:color w:val="auto"/>
                <w:sz w:val="20"/>
                <w:szCs w:val="20"/>
                <w:lang w:val="de-DE"/>
              </w:rPr>
              <w:t xml:space="preserve">Nr. </w:t>
            </w:r>
          </w:p>
        </w:tc>
        <w:tc>
          <w:tcPr>
            <w:tcW w:w="1993" w:type="dxa"/>
          </w:tcPr>
          <w:p w14:paraId="54D8C8A5" w14:textId="4CFDB4F8"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Arbeitspaket / Thema</w:t>
            </w:r>
          </w:p>
        </w:tc>
        <w:tc>
          <w:tcPr>
            <w:tcW w:w="1275" w:type="dxa"/>
          </w:tcPr>
          <w:p w14:paraId="54D3CD8E" w14:textId="77777777"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 xml:space="preserve">Zeitraum </w:t>
            </w:r>
          </w:p>
          <w:p w14:paraId="1B964034" w14:textId="1C3D139B"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(von…bis)</w:t>
            </w:r>
          </w:p>
        </w:tc>
        <w:tc>
          <w:tcPr>
            <w:tcW w:w="1418" w:type="dxa"/>
          </w:tcPr>
          <w:p w14:paraId="6E29D1B2" w14:textId="42770043"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Anzahl Beratertage</w:t>
            </w:r>
          </w:p>
        </w:tc>
        <w:tc>
          <w:tcPr>
            <w:tcW w:w="1701" w:type="dxa"/>
          </w:tcPr>
          <w:p w14:paraId="107EBB08" w14:textId="77777777"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Berater</w:t>
            </w:r>
          </w:p>
          <w:p w14:paraId="555E8C74" w14:textId="15CA214E"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Name, Vorname</w:t>
            </w:r>
          </w:p>
        </w:tc>
        <w:tc>
          <w:tcPr>
            <w:tcW w:w="1984" w:type="dxa"/>
          </w:tcPr>
          <w:p w14:paraId="5FE1C3E2" w14:textId="77777777"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Ggf. Co-Berater</w:t>
            </w:r>
          </w:p>
          <w:p w14:paraId="273F2279" w14:textId="688A82C7" w:rsidR="003F5832" w:rsidRPr="0061346E" w:rsidRDefault="003F5832" w:rsidP="00AE65B3">
            <w:pPr>
              <w:spacing w:after="0" w:line="200" w:lineRule="exact"/>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 w:val="20"/>
                <w:szCs w:val="20"/>
                <w:lang w:val="de-DE"/>
              </w:rPr>
            </w:pPr>
            <w:r w:rsidRPr="0061346E">
              <w:rPr>
                <w:rFonts w:ascii="Arial" w:hAnsi="Arial" w:cs="Arial"/>
                <w:b w:val="0"/>
                <w:color w:val="auto"/>
                <w:sz w:val="20"/>
                <w:szCs w:val="20"/>
                <w:lang w:val="de-DE"/>
              </w:rPr>
              <w:t>Name, Vorname</w:t>
            </w:r>
          </w:p>
        </w:tc>
      </w:tr>
      <w:tr w:rsidR="003F5832" w:rsidRPr="003F5832" w14:paraId="67054CF9" w14:textId="77777777" w:rsidTr="00DF258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96" w:type="dxa"/>
          </w:tcPr>
          <w:p w14:paraId="54D998A4" w14:textId="77777777" w:rsidR="003F5832" w:rsidRPr="003F5832" w:rsidRDefault="003F5832" w:rsidP="00AE65B3">
            <w:pPr>
              <w:spacing w:after="0" w:line="200" w:lineRule="exact"/>
              <w:rPr>
                <w:rFonts w:ascii="Arial" w:hAnsi="Arial" w:cs="Arial"/>
                <w:b w:val="0"/>
                <w:lang w:val="de-DE"/>
              </w:rPr>
            </w:pPr>
          </w:p>
        </w:tc>
        <w:tc>
          <w:tcPr>
            <w:tcW w:w="1993" w:type="dxa"/>
          </w:tcPr>
          <w:p w14:paraId="3AC1A7E4"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75" w:type="dxa"/>
          </w:tcPr>
          <w:p w14:paraId="3252A747" w14:textId="549BEFFB"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418" w:type="dxa"/>
          </w:tcPr>
          <w:p w14:paraId="27E81347"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01" w:type="dxa"/>
          </w:tcPr>
          <w:p w14:paraId="0D386562"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984" w:type="dxa"/>
          </w:tcPr>
          <w:p w14:paraId="47962B3B"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3F5832" w:rsidRPr="003F5832" w14:paraId="63796445" w14:textId="77777777" w:rsidTr="00DF258D">
        <w:trPr>
          <w:trHeight w:val="284"/>
        </w:trPr>
        <w:tc>
          <w:tcPr>
            <w:cnfStyle w:val="001000000000" w:firstRow="0" w:lastRow="0" w:firstColumn="1" w:lastColumn="0" w:oddVBand="0" w:evenVBand="0" w:oddHBand="0" w:evenHBand="0" w:firstRowFirstColumn="0" w:firstRowLastColumn="0" w:lastRowFirstColumn="0" w:lastRowLastColumn="0"/>
            <w:tcW w:w="696" w:type="dxa"/>
          </w:tcPr>
          <w:p w14:paraId="5166E4CB" w14:textId="77777777" w:rsidR="003F5832" w:rsidRPr="003F5832" w:rsidRDefault="003F5832" w:rsidP="00AE65B3">
            <w:pPr>
              <w:spacing w:after="0" w:line="200" w:lineRule="exact"/>
              <w:rPr>
                <w:rFonts w:ascii="Arial" w:hAnsi="Arial" w:cs="Arial"/>
                <w:b w:val="0"/>
                <w:lang w:val="de-DE"/>
              </w:rPr>
            </w:pPr>
          </w:p>
        </w:tc>
        <w:tc>
          <w:tcPr>
            <w:tcW w:w="1993" w:type="dxa"/>
          </w:tcPr>
          <w:p w14:paraId="73640EA5"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275" w:type="dxa"/>
          </w:tcPr>
          <w:p w14:paraId="6092B40B" w14:textId="5BE297D6"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418" w:type="dxa"/>
          </w:tcPr>
          <w:p w14:paraId="7711FD9B"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01" w:type="dxa"/>
          </w:tcPr>
          <w:p w14:paraId="083B2DEE"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984" w:type="dxa"/>
          </w:tcPr>
          <w:p w14:paraId="615DB86F"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3F5832" w:rsidRPr="003F5832" w14:paraId="4D074551" w14:textId="77777777" w:rsidTr="00DF258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96" w:type="dxa"/>
          </w:tcPr>
          <w:p w14:paraId="4308A520" w14:textId="77777777" w:rsidR="003F5832" w:rsidRPr="003F5832" w:rsidRDefault="003F5832" w:rsidP="00AE65B3">
            <w:pPr>
              <w:spacing w:after="0" w:line="200" w:lineRule="exact"/>
              <w:rPr>
                <w:rFonts w:ascii="Arial" w:hAnsi="Arial" w:cs="Arial"/>
                <w:b w:val="0"/>
                <w:lang w:val="de-DE"/>
              </w:rPr>
            </w:pPr>
          </w:p>
        </w:tc>
        <w:tc>
          <w:tcPr>
            <w:tcW w:w="1993" w:type="dxa"/>
          </w:tcPr>
          <w:p w14:paraId="3DB39258"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75" w:type="dxa"/>
          </w:tcPr>
          <w:p w14:paraId="2D020C04" w14:textId="40F8A2EA"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418" w:type="dxa"/>
          </w:tcPr>
          <w:p w14:paraId="4293CB52"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01" w:type="dxa"/>
          </w:tcPr>
          <w:p w14:paraId="3AEBE8C6"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984" w:type="dxa"/>
          </w:tcPr>
          <w:p w14:paraId="074DC18F"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r w:rsidR="003F5832" w:rsidRPr="003F5832" w14:paraId="0CEE1447" w14:textId="77777777" w:rsidTr="00DF258D">
        <w:trPr>
          <w:trHeight w:val="284"/>
        </w:trPr>
        <w:tc>
          <w:tcPr>
            <w:cnfStyle w:val="001000000000" w:firstRow="0" w:lastRow="0" w:firstColumn="1" w:lastColumn="0" w:oddVBand="0" w:evenVBand="0" w:oddHBand="0" w:evenHBand="0" w:firstRowFirstColumn="0" w:firstRowLastColumn="0" w:lastRowFirstColumn="0" w:lastRowLastColumn="0"/>
            <w:tcW w:w="696" w:type="dxa"/>
          </w:tcPr>
          <w:p w14:paraId="2AFB2160" w14:textId="77777777" w:rsidR="003F5832" w:rsidRPr="003F5832" w:rsidRDefault="003F5832" w:rsidP="00AE65B3">
            <w:pPr>
              <w:spacing w:after="0" w:line="200" w:lineRule="exact"/>
              <w:rPr>
                <w:rFonts w:ascii="Arial" w:hAnsi="Arial" w:cs="Arial"/>
                <w:b w:val="0"/>
                <w:lang w:val="de-DE"/>
              </w:rPr>
            </w:pPr>
          </w:p>
        </w:tc>
        <w:tc>
          <w:tcPr>
            <w:tcW w:w="1993" w:type="dxa"/>
          </w:tcPr>
          <w:p w14:paraId="7F3C1765"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275" w:type="dxa"/>
          </w:tcPr>
          <w:p w14:paraId="3F5A6E62" w14:textId="0B55F129"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418" w:type="dxa"/>
          </w:tcPr>
          <w:p w14:paraId="0B4986A3"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701" w:type="dxa"/>
          </w:tcPr>
          <w:p w14:paraId="1EBED74F"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c>
          <w:tcPr>
            <w:tcW w:w="1984" w:type="dxa"/>
          </w:tcPr>
          <w:p w14:paraId="1A56BF1A" w14:textId="77777777" w:rsidR="003F5832" w:rsidRPr="003F5832" w:rsidRDefault="003F5832" w:rsidP="00AE65B3">
            <w:pPr>
              <w:spacing w:after="0" w:line="200" w:lineRule="exact"/>
              <w:cnfStyle w:val="000000000000" w:firstRow="0" w:lastRow="0" w:firstColumn="0" w:lastColumn="0" w:oddVBand="0" w:evenVBand="0" w:oddHBand="0" w:evenHBand="0" w:firstRowFirstColumn="0" w:firstRowLastColumn="0" w:lastRowFirstColumn="0" w:lastRowLastColumn="0"/>
              <w:rPr>
                <w:rFonts w:ascii="Arial" w:hAnsi="Arial" w:cs="Arial"/>
                <w:lang w:val="de-DE"/>
              </w:rPr>
            </w:pPr>
          </w:p>
        </w:tc>
      </w:tr>
      <w:tr w:rsidR="003F5832" w:rsidRPr="003F5832" w14:paraId="671D13A4" w14:textId="77777777" w:rsidTr="00DF258D">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696" w:type="dxa"/>
          </w:tcPr>
          <w:p w14:paraId="248C9461" w14:textId="77777777" w:rsidR="003F5832" w:rsidRPr="003F5832" w:rsidRDefault="003F5832" w:rsidP="00AE65B3">
            <w:pPr>
              <w:spacing w:after="0" w:line="200" w:lineRule="exact"/>
              <w:rPr>
                <w:rFonts w:ascii="Arial" w:hAnsi="Arial" w:cs="Arial"/>
                <w:b w:val="0"/>
                <w:lang w:val="de-DE"/>
              </w:rPr>
            </w:pPr>
          </w:p>
        </w:tc>
        <w:tc>
          <w:tcPr>
            <w:tcW w:w="1993" w:type="dxa"/>
          </w:tcPr>
          <w:p w14:paraId="402503A3"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275" w:type="dxa"/>
          </w:tcPr>
          <w:p w14:paraId="6709591B" w14:textId="65090394"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418" w:type="dxa"/>
          </w:tcPr>
          <w:p w14:paraId="6CAC594A"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701" w:type="dxa"/>
          </w:tcPr>
          <w:p w14:paraId="2AEA6F15"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c>
          <w:tcPr>
            <w:tcW w:w="1984" w:type="dxa"/>
          </w:tcPr>
          <w:p w14:paraId="7EB45490" w14:textId="77777777" w:rsidR="003F5832" w:rsidRPr="003F5832" w:rsidRDefault="003F5832" w:rsidP="00AE65B3">
            <w:pPr>
              <w:spacing w:after="0" w:line="200" w:lineRule="exact"/>
              <w:cnfStyle w:val="000000100000" w:firstRow="0" w:lastRow="0" w:firstColumn="0" w:lastColumn="0" w:oddVBand="0" w:evenVBand="0" w:oddHBand="1" w:evenHBand="0" w:firstRowFirstColumn="0" w:firstRowLastColumn="0" w:lastRowFirstColumn="0" w:lastRowLastColumn="0"/>
              <w:rPr>
                <w:rFonts w:ascii="Arial" w:hAnsi="Arial" w:cs="Arial"/>
                <w:lang w:val="de-DE"/>
              </w:rPr>
            </w:pPr>
          </w:p>
        </w:tc>
      </w:tr>
    </w:tbl>
    <w:p w14:paraId="0052F286" w14:textId="77777777" w:rsidR="003F5832" w:rsidRPr="00AE65B3" w:rsidRDefault="003F5832" w:rsidP="00AE65B3">
      <w:pPr>
        <w:spacing w:after="0" w:line="200" w:lineRule="exact"/>
        <w:rPr>
          <w:rFonts w:ascii="Arial" w:hAnsi="Arial" w:cs="Arial"/>
          <w:lang w:val="de-DE"/>
        </w:rPr>
      </w:pPr>
    </w:p>
    <w:p w14:paraId="7A0CE155" w14:textId="77777777" w:rsidR="00AE65B3" w:rsidRPr="002E389D" w:rsidRDefault="00AE65B3" w:rsidP="00AE65B3">
      <w:pPr>
        <w:spacing w:after="0" w:line="200" w:lineRule="exact"/>
        <w:rPr>
          <w:rFonts w:ascii="Arial" w:hAnsi="Arial" w:cs="Arial"/>
          <w:sz w:val="20"/>
          <w:szCs w:val="20"/>
          <w:lang w:val="de-DE"/>
        </w:rPr>
      </w:pPr>
    </w:p>
    <w:p w14:paraId="5B2D7E20" w14:textId="77777777" w:rsidR="00AE65B3" w:rsidRPr="002E389D" w:rsidRDefault="00AE65B3" w:rsidP="00AE65B3">
      <w:pPr>
        <w:spacing w:after="0" w:line="200" w:lineRule="exact"/>
        <w:rPr>
          <w:rFonts w:ascii="Arial" w:hAnsi="Arial" w:cs="Arial"/>
          <w:sz w:val="20"/>
          <w:szCs w:val="20"/>
          <w:lang w:val="de-DE"/>
        </w:rPr>
      </w:pPr>
    </w:p>
    <w:p w14:paraId="7B4C8264" w14:textId="77777777" w:rsidR="00AE65B3" w:rsidRPr="002E389D" w:rsidRDefault="00AE65B3" w:rsidP="00AE65B3">
      <w:pPr>
        <w:spacing w:before="7" w:after="0" w:line="70" w:lineRule="exact"/>
        <w:rPr>
          <w:rFonts w:ascii="Arial" w:hAnsi="Arial" w:cs="Arial"/>
          <w:sz w:val="7"/>
          <w:szCs w:val="7"/>
          <w:lang w:val="de-DE"/>
        </w:rPr>
      </w:pPr>
    </w:p>
    <w:p w14:paraId="26E49CAF" w14:textId="2ACB4ABC" w:rsidR="00517871" w:rsidRDefault="00517871" w:rsidP="00517871">
      <w:pPr>
        <w:rPr>
          <w:lang w:val="de-DE"/>
        </w:rPr>
      </w:pPr>
    </w:p>
    <w:p w14:paraId="53FEDBEC" w14:textId="7347CD77" w:rsidR="00AE65B3" w:rsidRDefault="00AE65B3" w:rsidP="00517871">
      <w:pPr>
        <w:rPr>
          <w:lang w:val="de-DE"/>
        </w:rPr>
      </w:pPr>
    </w:p>
    <w:p w14:paraId="7EC50B61" w14:textId="0E0AA997" w:rsidR="00AE65B3" w:rsidRPr="00553FB3" w:rsidRDefault="00AE65B3" w:rsidP="00553FB3">
      <w:pPr>
        <w:spacing w:before="120" w:after="0" w:line="240" w:lineRule="auto"/>
        <w:jc w:val="both"/>
        <w:rPr>
          <w:rFonts w:ascii="Arial" w:eastAsia="Arial" w:hAnsi="Arial" w:cs="Arial"/>
          <w:lang w:val="de-DE"/>
        </w:rPr>
      </w:pPr>
      <w:r w:rsidRPr="00553FB3">
        <w:rPr>
          <w:rFonts w:ascii="Arial" w:eastAsia="Arial" w:hAnsi="Arial" w:cs="Arial"/>
          <w:lang w:val="de-DE"/>
        </w:rPr>
        <w:t xml:space="preserve">Die im Rahmen der Ausgangsberatung geleisteten </w:t>
      </w:r>
      <w:r w:rsidR="00553FB3" w:rsidRPr="00553FB3">
        <w:rPr>
          <w:rFonts w:ascii="Arial" w:eastAsia="Arial" w:hAnsi="Arial" w:cs="Arial"/>
          <w:lang w:val="de-DE"/>
        </w:rPr>
        <w:t>A</w:t>
      </w:r>
      <w:r w:rsidRPr="00553FB3">
        <w:rPr>
          <w:rFonts w:ascii="Arial" w:eastAsia="Arial" w:hAnsi="Arial" w:cs="Arial"/>
          <w:lang w:val="de-DE"/>
        </w:rPr>
        <w:t>rbeiten waren notwendig. Mit den dafür bereitgestellten Mitteln wurde wirtschaftlich und sparsam verfahren.</w:t>
      </w:r>
    </w:p>
    <w:p w14:paraId="685286DD" w14:textId="77777777" w:rsidR="00AE65B3" w:rsidRPr="00553FB3" w:rsidRDefault="00AE65B3" w:rsidP="00AE65B3">
      <w:pPr>
        <w:spacing w:after="0" w:line="180" w:lineRule="exact"/>
        <w:rPr>
          <w:rFonts w:ascii="Arial" w:hAnsi="Arial" w:cs="Arial"/>
          <w:lang w:val="de-DE"/>
        </w:rPr>
      </w:pPr>
    </w:p>
    <w:p w14:paraId="410CCB97" w14:textId="77777777" w:rsidR="00AE65B3" w:rsidRPr="00AE65B3" w:rsidRDefault="00AE65B3" w:rsidP="00AE65B3">
      <w:pPr>
        <w:spacing w:after="0" w:line="200" w:lineRule="exact"/>
        <w:rPr>
          <w:rFonts w:ascii="Arial" w:hAnsi="Arial" w:cs="Arial"/>
          <w:lang w:val="de-DE"/>
        </w:rPr>
      </w:pPr>
    </w:p>
    <w:p w14:paraId="22EB2AA3" w14:textId="77777777" w:rsidR="00AE65B3" w:rsidRPr="00AE65B3" w:rsidRDefault="00AE65B3" w:rsidP="00AE65B3">
      <w:pPr>
        <w:spacing w:after="0" w:line="200" w:lineRule="exact"/>
        <w:rPr>
          <w:rFonts w:ascii="Arial" w:hAnsi="Arial" w:cs="Arial"/>
          <w:lang w:val="de-DE"/>
        </w:rPr>
      </w:pPr>
    </w:p>
    <w:p w14:paraId="32CF6D55" w14:textId="77777777" w:rsidR="00AE65B3" w:rsidRPr="00AE65B3" w:rsidRDefault="00AE65B3" w:rsidP="00AE65B3">
      <w:pPr>
        <w:spacing w:after="0" w:line="200" w:lineRule="exact"/>
        <w:rPr>
          <w:rFonts w:ascii="Arial" w:hAnsi="Arial" w:cs="Arial"/>
          <w:lang w:val="de-DE"/>
        </w:rPr>
      </w:pPr>
    </w:p>
    <w:p w14:paraId="5AA21F9B" w14:textId="77777777" w:rsidR="00AE65B3" w:rsidRPr="00AE65B3" w:rsidRDefault="00AE65B3" w:rsidP="00AE65B3">
      <w:pPr>
        <w:spacing w:after="0" w:line="200" w:lineRule="exact"/>
        <w:rPr>
          <w:rFonts w:ascii="Arial" w:hAnsi="Arial" w:cs="Arial"/>
          <w:lang w:val="de-DE"/>
        </w:rPr>
      </w:pPr>
    </w:p>
    <w:p w14:paraId="18A37353" w14:textId="77777777" w:rsidR="00AE65B3" w:rsidRPr="00AE65B3" w:rsidRDefault="00AE65B3" w:rsidP="00AE65B3">
      <w:pPr>
        <w:spacing w:after="0" w:line="200" w:lineRule="exact"/>
        <w:rPr>
          <w:rFonts w:ascii="Arial" w:hAnsi="Arial" w:cs="Arial"/>
          <w:lang w:val="de-DE"/>
        </w:rPr>
      </w:pPr>
    </w:p>
    <w:p w14:paraId="518BEDD9" w14:textId="77777777" w:rsidR="00AE65B3" w:rsidRPr="00AE65B3" w:rsidRDefault="00AE65B3" w:rsidP="00AE65B3">
      <w:pPr>
        <w:spacing w:after="0" w:line="200" w:lineRule="exact"/>
        <w:rPr>
          <w:rFonts w:ascii="Arial" w:hAnsi="Arial" w:cs="Arial"/>
          <w:lang w:val="de-DE"/>
        </w:rPr>
      </w:pPr>
    </w:p>
    <w:p w14:paraId="00308E9A" w14:textId="77777777" w:rsidR="00AE65B3" w:rsidRPr="00AE65B3" w:rsidRDefault="00AE65B3" w:rsidP="00AE65B3">
      <w:pPr>
        <w:tabs>
          <w:tab w:val="left" w:pos="4420"/>
        </w:tabs>
        <w:spacing w:after="0" w:line="240" w:lineRule="auto"/>
        <w:ind w:left="180" w:right="-20"/>
        <w:rPr>
          <w:rFonts w:ascii="Arial" w:eastAsia="Arial" w:hAnsi="Arial" w:cs="Arial"/>
          <w:lang w:val="de-DE"/>
        </w:rPr>
      </w:pPr>
      <w:r w:rsidRPr="00AE65B3">
        <w:rPr>
          <w:rFonts w:ascii="Arial" w:hAnsi="Arial" w:cs="Arial"/>
          <w:noProof/>
          <w:lang w:val="de-DE" w:eastAsia="de-DE"/>
        </w:rPr>
        <mc:AlternateContent>
          <mc:Choice Requires="wpg">
            <w:drawing>
              <wp:anchor distT="0" distB="0" distL="114300" distR="114300" simplePos="0" relativeHeight="251668480" behindDoc="1" locked="0" layoutInCell="1" allowOverlap="1" wp14:anchorId="4C0803C5" wp14:editId="6A856ACA">
                <wp:simplePos x="0" y="0"/>
                <wp:positionH relativeFrom="page">
                  <wp:posOffset>850265</wp:posOffset>
                </wp:positionH>
                <wp:positionV relativeFrom="paragraph">
                  <wp:posOffset>-6350</wp:posOffset>
                </wp:positionV>
                <wp:extent cx="6092190" cy="1270"/>
                <wp:effectExtent l="12065" t="6985" r="10795" b="10795"/>
                <wp:wrapNone/>
                <wp:docPr id="1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2190" cy="1270"/>
                          <a:chOff x="1339" y="-10"/>
                          <a:chExt cx="9594" cy="2"/>
                        </a:xfrm>
                      </wpg:grpSpPr>
                      <wps:wsp>
                        <wps:cNvPr id="19" name="Freeform 5"/>
                        <wps:cNvSpPr>
                          <a:spLocks/>
                        </wps:cNvSpPr>
                        <wps:spPr bwMode="auto">
                          <a:xfrm>
                            <a:off x="1339" y="-10"/>
                            <a:ext cx="9594" cy="2"/>
                          </a:xfrm>
                          <a:custGeom>
                            <a:avLst/>
                            <a:gdLst>
                              <a:gd name="T0" fmla="+- 0 1339 1339"/>
                              <a:gd name="T1" fmla="*/ T0 w 9594"/>
                              <a:gd name="T2" fmla="+- 0 10933 1339"/>
                              <a:gd name="T3" fmla="*/ T2 w 9594"/>
                            </a:gdLst>
                            <a:ahLst/>
                            <a:cxnLst>
                              <a:cxn ang="0">
                                <a:pos x="T1" y="0"/>
                              </a:cxn>
                              <a:cxn ang="0">
                                <a:pos x="T3" y="0"/>
                              </a:cxn>
                            </a:cxnLst>
                            <a:rect l="0" t="0" r="r" b="b"/>
                            <a:pathLst>
                              <a:path w="9594">
                                <a:moveTo>
                                  <a:pt x="0" y="0"/>
                                </a:moveTo>
                                <a:lnTo>
                                  <a:pt x="959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7CD84B1" id="Group 4" o:spid="_x0000_s1026" style="position:absolute;margin-left:66.95pt;margin-top:-.5pt;width:479.7pt;height:.1pt;z-index:-251648000;mso-position-horizontal-relative:page" coordorigin="1339,-10" coordsize="95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">
                <v:shape id="Freeform 5" o:spid="_x0000_s1027" style="position:absolute;left:1339;top:-10;width:9594;height:2;visibility:visible;mso-wrap-style:square;v-text-anchor:top" coordsize="95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" path="m,l9594,e" filled="f" strokeweight=".26669mm">
                  <v:path arrowok="t" o:connecttype="custom" o:connectlocs="0,0;9594,0" o:connectangles="0,0"/>
                </v:shape>
                <w10:wrap anchorx="page"/>
              </v:group>
            </w:pict>
          </mc:Fallback>
        </mc:AlternateContent>
      </w:r>
      <w:r w:rsidRPr="00AE65B3">
        <w:rPr>
          <w:rFonts w:ascii="Arial" w:eastAsia="Arial" w:hAnsi="Arial" w:cs="Arial"/>
          <w:lang w:val="de-DE"/>
        </w:rPr>
        <w:t>Ort,</w:t>
      </w:r>
      <w:r w:rsidRPr="00AE65B3">
        <w:rPr>
          <w:rFonts w:ascii="Arial" w:eastAsia="Arial" w:hAnsi="Arial" w:cs="Arial"/>
          <w:spacing w:val="-4"/>
          <w:lang w:val="de-DE"/>
        </w:rPr>
        <w:t xml:space="preserve"> </w:t>
      </w:r>
      <w:r w:rsidRPr="00AE65B3">
        <w:rPr>
          <w:rFonts w:ascii="Arial" w:eastAsia="Arial" w:hAnsi="Arial" w:cs="Arial"/>
          <w:lang w:val="de-DE"/>
        </w:rPr>
        <w:t>Da</w:t>
      </w:r>
      <w:r w:rsidRPr="00AE65B3">
        <w:rPr>
          <w:rFonts w:ascii="Arial" w:eastAsia="Arial" w:hAnsi="Arial" w:cs="Arial"/>
          <w:spacing w:val="1"/>
          <w:lang w:val="de-DE"/>
        </w:rPr>
        <w:t>t</w:t>
      </w:r>
      <w:r w:rsidRPr="00AE65B3">
        <w:rPr>
          <w:rFonts w:ascii="Arial" w:eastAsia="Arial" w:hAnsi="Arial" w:cs="Arial"/>
          <w:spacing w:val="-1"/>
          <w:lang w:val="de-DE"/>
        </w:rPr>
        <w:t>u</w:t>
      </w:r>
      <w:r w:rsidRPr="00AE65B3">
        <w:rPr>
          <w:rFonts w:ascii="Arial" w:eastAsia="Arial" w:hAnsi="Arial" w:cs="Arial"/>
          <w:lang w:val="de-DE"/>
        </w:rPr>
        <w:t>m</w:t>
      </w:r>
      <w:r w:rsidRPr="00AE65B3">
        <w:rPr>
          <w:rFonts w:ascii="Arial" w:eastAsia="Arial" w:hAnsi="Arial" w:cs="Arial"/>
          <w:lang w:val="de-DE"/>
        </w:rPr>
        <w:tab/>
        <w:t>Un</w:t>
      </w:r>
      <w:r w:rsidRPr="00AE65B3">
        <w:rPr>
          <w:rFonts w:ascii="Arial" w:eastAsia="Arial" w:hAnsi="Arial" w:cs="Arial"/>
          <w:spacing w:val="1"/>
          <w:lang w:val="de-DE"/>
        </w:rPr>
        <w:t>te</w:t>
      </w:r>
      <w:r w:rsidRPr="00AE65B3">
        <w:rPr>
          <w:rFonts w:ascii="Arial" w:eastAsia="Arial" w:hAnsi="Arial" w:cs="Arial"/>
          <w:lang w:val="de-DE"/>
        </w:rPr>
        <w:t>rschr</w:t>
      </w:r>
      <w:r w:rsidRPr="00AE65B3">
        <w:rPr>
          <w:rFonts w:ascii="Arial" w:eastAsia="Arial" w:hAnsi="Arial" w:cs="Arial"/>
          <w:spacing w:val="-3"/>
          <w:lang w:val="de-DE"/>
        </w:rPr>
        <w:t>i</w:t>
      </w:r>
      <w:r w:rsidRPr="00AE65B3">
        <w:rPr>
          <w:rFonts w:ascii="Arial" w:eastAsia="Arial" w:hAnsi="Arial" w:cs="Arial"/>
          <w:spacing w:val="3"/>
          <w:lang w:val="de-DE"/>
        </w:rPr>
        <w:t>f</w:t>
      </w:r>
      <w:r w:rsidRPr="00AE65B3">
        <w:rPr>
          <w:rFonts w:ascii="Arial" w:eastAsia="Arial" w:hAnsi="Arial" w:cs="Arial"/>
          <w:lang w:val="de-DE"/>
        </w:rPr>
        <w:t>t</w:t>
      </w:r>
      <w:r w:rsidRPr="00AE65B3">
        <w:rPr>
          <w:rFonts w:ascii="Arial" w:eastAsia="Arial" w:hAnsi="Arial" w:cs="Arial"/>
          <w:spacing w:val="1"/>
          <w:lang w:val="de-DE"/>
        </w:rPr>
        <w:t xml:space="preserve"> </w:t>
      </w:r>
      <w:r w:rsidRPr="00AE65B3">
        <w:rPr>
          <w:rFonts w:ascii="Arial" w:eastAsia="Arial" w:hAnsi="Arial" w:cs="Arial"/>
          <w:spacing w:val="-1"/>
          <w:lang w:val="de-DE"/>
        </w:rPr>
        <w:t>d</w:t>
      </w:r>
      <w:r w:rsidRPr="00AE65B3">
        <w:rPr>
          <w:rFonts w:ascii="Arial" w:eastAsia="Arial" w:hAnsi="Arial" w:cs="Arial"/>
          <w:spacing w:val="1"/>
          <w:lang w:val="de-DE"/>
        </w:rPr>
        <w:t>e</w:t>
      </w:r>
      <w:r w:rsidRPr="00AE65B3">
        <w:rPr>
          <w:rFonts w:ascii="Arial" w:eastAsia="Arial" w:hAnsi="Arial" w:cs="Arial"/>
          <w:lang w:val="de-DE"/>
        </w:rPr>
        <w:t xml:space="preserve">s </w:t>
      </w:r>
      <w:r w:rsidRPr="00AE65B3">
        <w:rPr>
          <w:rFonts w:ascii="Arial" w:eastAsia="Arial" w:hAnsi="Arial" w:cs="Arial"/>
          <w:spacing w:val="-1"/>
          <w:lang w:val="de-DE"/>
        </w:rPr>
        <w:t>B</w:t>
      </w:r>
      <w:r w:rsidRPr="00AE65B3">
        <w:rPr>
          <w:rFonts w:ascii="Arial" w:eastAsia="Arial" w:hAnsi="Arial" w:cs="Arial"/>
          <w:spacing w:val="1"/>
          <w:lang w:val="de-DE"/>
        </w:rPr>
        <w:t>e</w:t>
      </w:r>
      <w:r w:rsidRPr="00AE65B3">
        <w:rPr>
          <w:rFonts w:ascii="Arial" w:eastAsia="Arial" w:hAnsi="Arial" w:cs="Arial"/>
          <w:lang w:val="de-DE"/>
        </w:rPr>
        <w:t>rat</w:t>
      </w:r>
      <w:r w:rsidRPr="00AE65B3">
        <w:rPr>
          <w:rFonts w:ascii="Arial" w:eastAsia="Arial" w:hAnsi="Arial" w:cs="Arial"/>
          <w:spacing w:val="-1"/>
          <w:lang w:val="de-DE"/>
        </w:rPr>
        <w:t>e</w:t>
      </w:r>
      <w:r w:rsidRPr="00AE65B3">
        <w:rPr>
          <w:rFonts w:ascii="Arial" w:eastAsia="Arial" w:hAnsi="Arial" w:cs="Arial"/>
          <w:lang w:val="de-DE"/>
        </w:rPr>
        <w:t>rs</w:t>
      </w:r>
    </w:p>
    <w:p w14:paraId="61DB6B95" w14:textId="77777777" w:rsidR="00AE65B3" w:rsidRPr="00AE65B3" w:rsidRDefault="00AE65B3" w:rsidP="00AE65B3">
      <w:pPr>
        <w:spacing w:before="5" w:after="0" w:line="140" w:lineRule="exact"/>
        <w:rPr>
          <w:rFonts w:ascii="Arial" w:hAnsi="Arial" w:cs="Arial"/>
          <w:lang w:val="de-DE"/>
        </w:rPr>
      </w:pPr>
    </w:p>
    <w:p w14:paraId="39BB1177" w14:textId="77777777" w:rsidR="00AE65B3" w:rsidRPr="00AE65B3" w:rsidRDefault="00AE65B3" w:rsidP="00AE65B3">
      <w:pPr>
        <w:spacing w:after="0" w:line="200" w:lineRule="exact"/>
        <w:rPr>
          <w:rFonts w:ascii="Arial" w:hAnsi="Arial" w:cs="Arial"/>
          <w:lang w:val="de-DE"/>
        </w:rPr>
      </w:pPr>
    </w:p>
    <w:p w14:paraId="5899DE64" w14:textId="77777777" w:rsidR="00AE65B3" w:rsidRPr="00AE65B3" w:rsidRDefault="00AE65B3" w:rsidP="00AE65B3">
      <w:pPr>
        <w:spacing w:after="0" w:line="200" w:lineRule="exact"/>
        <w:rPr>
          <w:rFonts w:ascii="Arial" w:hAnsi="Arial" w:cs="Arial"/>
          <w:lang w:val="de-DE"/>
        </w:rPr>
      </w:pPr>
    </w:p>
    <w:p w14:paraId="21F58C34" w14:textId="77777777" w:rsidR="00AE65B3" w:rsidRPr="00AE65B3" w:rsidRDefault="00AE65B3" w:rsidP="00AE65B3">
      <w:pPr>
        <w:spacing w:after="0" w:line="200" w:lineRule="exact"/>
        <w:rPr>
          <w:rFonts w:ascii="Arial" w:hAnsi="Arial" w:cs="Arial"/>
          <w:lang w:val="de-DE"/>
        </w:rPr>
      </w:pPr>
    </w:p>
    <w:p w14:paraId="6410739E" w14:textId="77777777" w:rsidR="00AE65B3" w:rsidRPr="00AE65B3" w:rsidRDefault="00AE65B3" w:rsidP="00AE65B3">
      <w:pPr>
        <w:spacing w:after="0" w:line="200" w:lineRule="exact"/>
        <w:rPr>
          <w:rFonts w:ascii="Arial" w:hAnsi="Arial" w:cs="Arial"/>
          <w:lang w:val="de-DE"/>
        </w:rPr>
      </w:pPr>
    </w:p>
    <w:p w14:paraId="66304E3C" w14:textId="77777777" w:rsidR="00AE65B3" w:rsidRPr="00AE65B3" w:rsidRDefault="00AE65B3" w:rsidP="00AE65B3">
      <w:pPr>
        <w:spacing w:after="0" w:line="200" w:lineRule="exact"/>
        <w:rPr>
          <w:rFonts w:ascii="Arial" w:hAnsi="Arial" w:cs="Arial"/>
          <w:lang w:val="de-DE"/>
        </w:rPr>
      </w:pPr>
    </w:p>
    <w:p w14:paraId="66364BD4" w14:textId="77777777" w:rsidR="00AE65B3" w:rsidRPr="00AE65B3" w:rsidRDefault="00AE65B3" w:rsidP="00AE65B3">
      <w:pPr>
        <w:spacing w:after="0" w:line="240" w:lineRule="auto"/>
        <w:ind w:left="180" w:right="-20"/>
        <w:rPr>
          <w:rFonts w:ascii="Arial" w:eastAsia="Arial" w:hAnsi="Arial" w:cs="Arial"/>
          <w:lang w:val="de-DE"/>
        </w:rPr>
      </w:pPr>
      <w:r w:rsidRPr="00AE65B3">
        <w:rPr>
          <w:rFonts w:ascii="Arial" w:hAnsi="Arial" w:cs="Arial"/>
          <w:noProof/>
          <w:lang w:val="de-DE" w:eastAsia="de-DE"/>
        </w:rPr>
        <mc:AlternateContent>
          <mc:Choice Requires="wpg">
            <w:drawing>
              <wp:anchor distT="0" distB="0" distL="114300" distR="114300" simplePos="0" relativeHeight="251669504" behindDoc="1" locked="0" layoutInCell="1" allowOverlap="1" wp14:anchorId="1B5EB980" wp14:editId="1BFF2F7B">
                <wp:simplePos x="0" y="0"/>
                <wp:positionH relativeFrom="page">
                  <wp:posOffset>850265</wp:posOffset>
                </wp:positionH>
                <wp:positionV relativeFrom="paragraph">
                  <wp:posOffset>-35560</wp:posOffset>
                </wp:positionV>
                <wp:extent cx="4237990" cy="1270"/>
                <wp:effectExtent l="12065" t="12700" r="7620" b="5080"/>
                <wp:wrapNone/>
                <wp:docPr id="1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7990" cy="1270"/>
                          <a:chOff x="1339" y="-56"/>
                          <a:chExt cx="6674" cy="2"/>
                        </a:xfrm>
                      </wpg:grpSpPr>
                      <wps:wsp>
                        <wps:cNvPr id="17" name="Freeform 3"/>
                        <wps:cNvSpPr>
                          <a:spLocks/>
                        </wps:cNvSpPr>
                        <wps:spPr bwMode="auto">
                          <a:xfrm>
                            <a:off x="1339" y="-56"/>
                            <a:ext cx="6674" cy="2"/>
                          </a:xfrm>
                          <a:custGeom>
                            <a:avLst/>
                            <a:gdLst>
                              <a:gd name="T0" fmla="+- 0 1339 1339"/>
                              <a:gd name="T1" fmla="*/ T0 w 6674"/>
                              <a:gd name="T2" fmla="+- 0 8013 1339"/>
                              <a:gd name="T3" fmla="*/ T2 w 6674"/>
                            </a:gdLst>
                            <a:ahLst/>
                            <a:cxnLst>
                              <a:cxn ang="0">
                                <a:pos x="T1" y="0"/>
                              </a:cxn>
                              <a:cxn ang="0">
                                <a:pos x="T3" y="0"/>
                              </a:cxn>
                            </a:cxnLst>
                            <a:rect l="0" t="0" r="r" b="b"/>
                            <a:pathLst>
                              <a:path w="6674">
                                <a:moveTo>
                                  <a:pt x="0" y="0"/>
                                </a:moveTo>
                                <a:lnTo>
                                  <a:pt x="66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46E92F62" id="Group 2" o:spid="_x0000_s1026" style="position:absolute;margin-left:66.95pt;margin-top:-2.8pt;width:333.7pt;height:.1pt;z-index:-251646976;mso-position-horizontal-relative:page" coordorigin="1339,-56" coordsize="66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">
                <v:shape id="Freeform 3" o:spid="_x0000_s1027" style="position:absolute;left:1339;top:-56;width:6674;height:2;visibility:visible;mso-wrap-style:square;v-text-anchor:top" coordsize="66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" path="m,l6674,e" filled="f" strokeweight=".26669mm">
                  <v:path arrowok="t" o:connecttype="custom" o:connectlocs="0,0;6674,0" o:connectangles="0,0"/>
                </v:shape>
                <w10:wrap anchorx="page"/>
              </v:group>
            </w:pict>
          </mc:Fallback>
        </mc:AlternateContent>
      </w:r>
      <w:r w:rsidRPr="00AE65B3">
        <w:rPr>
          <w:rFonts w:ascii="Arial" w:eastAsia="Arial" w:hAnsi="Arial" w:cs="Arial"/>
          <w:lang w:val="de-DE"/>
        </w:rPr>
        <w:t>Rec</w:t>
      </w:r>
      <w:r w:rsidRPr="00AE65B3">
        <w:rPr>
          <w:rFonts w:ascii="Arial" w:eastAsia="Arial" w:hAnsi="Arial" w:cs="Arial"/>
          <w:spacing w:val="1"/>
          <w:lang w:val="de-DE"/>
        </w:rPr>
        <w:t>h</w:t>
      </w:r>
      <w:r w:rsidRPr="00AE65B3">
        <w:rPr>
          <w:rFonts w:ascii="Arial" w:eastAsia="Arial" w:hAnsi="Arial" w:cs="Arial"/>
          <w:lang w:val="de-DE"/>
        </w:rPr>
        <w:t>ts</w:t>
      </w:r>
      <w:r w:rsidRPr="00AE65B3">
        <w:rPr>
          <w:rFonts w:ascii="Arial" w:eastAsia="Arial" w:hAnsi="Arial" w:cs="Arial"/>
          <w:spacing w:val="-2"/>
          <w:lang w:val="de-DE"/>
        </w:rPr>
        <w:t>v</w:t>
      </w:r>
      <w:r w:rsidRPr="00AE65B3">
        <w:rPr>
          <w:rFonts w:ascii="Arial" w:eastAsia="Arial" w:hAnsi="Arial" w:cs="Arial"/>
          <w:spacing w:val="1"/>
          <w:lang w:val="de-DE"/>
        </w:rPr>
        <w:t>e</w:t>
      </w:r>
      <w:r w:rsidRPr="00AE65B3">
        <w:rPr>
          <w:rFonts w:ascii="Arial" w:eastAsia="Arial" w:hAnsi="Arial" w:cs="Arial"/>
          <w:lang w:val="de-DE"/>
        </w:rPr>
        <w:t>rbin</w:t>
      </w:r>
      <w:r w:rsidRPr="00AE65B3">
        <w:rPr>
          <w:rFonts w:ascii="Arial" w:eastAsia="Arial" w:hAnsi="Arial" w:cs="Arial"/>
          <w:spacing w:val="1"/>
          <w:lang w:val="de-DE"/>
        </w:rPr>
        <w:t>d</w:t>
      </w:r>
      <w:r w:rsidRPr="00AE65B3">
        <w:rPr>
          <w:rFonts w:ascii="Arial" w:eastAsia="Arial" w:hAnsi="Arial" w:cs="Arial"/>
          <w:lang w:val="de-DE"/>
        </w:rPr>
        <w:t>l</w:t>
      </w:r>
      <w:r w:rsidRPr="00AE65B3">
        <w:rPr>
          <w:rFonts w:ascii="Arial" w:eastAsia="Arial" w:hAnsi="Arial" w:cs="Arial"/>
          <w:spacing w:val="-1"/>
          <w:lang w:val="de-DE"/>
        </w:rPr>
        <w:t>i</w:t>
      </w:r>
      <w:r w:rsidRPr="00AE65B3">
        <w:rPr>
          <w:rFonts w:ascii="Arial" w:eastAsia="Arial" w:hAnsi="Arial" w:cs="Arial"/>
          <w:lang w:val="de-DE"/>
        </w:rPr>
        <w:t>c</w:t>
      </w:r>
      <w:r w:rsidRPr="00AE65B3">
        <w:rPr>
          <w:rFonts w:ascii="Arial" w:eastAsia="Arial" w:hAnsi="Arial" w:cs="Arial"/>
          <w:spacing w:val="1"/>
          <w:lang w:val="de-DE"/>
        </w:rPr>
        <w:t>h</w:t>
      </w:r>
      <w:r w:rsidRPr="00AE65B3">
        <w:rPr>
          <w:rFonts w:ascii="Arial" w:eastAsia="Arial" w:hAnsi="Arial" w:cs="Arial"/>
          <w:lang w:val="de-DE"/>
        </w:rPr>
        <w:t>e</w:t>
      </w:r>
      <w:r w:rsidRPr="00AE65B3">
        <w:rPr>
          <w:rFonts w:ascii="Arial" w:eastAsia="Arial" w:hAnsi="Arial" w:cs="Arial"/>
          <w:spacing w:val="1"/>
          <w:lang w:val="de-DE"/>
        </w:rPr>
        <w:t xml:space="preserve"> </w:t>
      </w:r>
      <w:r w:rsidRPr="00AE65B3">
        <w:rPr>
          <w:rFonts w:ascii="Arial" w:eastAsia="Arial" w:hAnsi="Arial" w:cs="Arial"/>
          <w:lang w:val="de-DE"/>
        </w:rPr>
        <w:t>U</w:t>
      </w:r>
      <w:r w:rsidRPr="00AE65B3">
        <w:rPr>
          <w:rFonts w:ascii="Arial" w:eastAsia="Arial" w:hAnsi="Arial" w:cs="Arial"/>
          <w:spacing w:val="-1"/>
          <w:lang w:val="de-DE"/>
        </w:rPr>
        <w:t>n</w:t>
      </w:r>
      <w:r w:rsidRPr="00AE65B3">
        <w:rPr>
          <w:rFonts w:ascii="Arial" w:eastAsia="Arial" w:hAnsi="Arial" w:cs="Arial"/>
          <w:lang w:val="de-DE"/>
        </w:rPr>
        <w:t>t</w:t>
      </w:r>
      <w:r w:rsidRPr="00AE65B3">
        <w:rPr>
          <w:rFonts w:ascii="Arial" w:eastAsia="Arial" w:hAnsi="Arial" w:cs="Arial"/>
          <w:spacing w:val="1"/>
          <w:lang w:val="de-DE"/>
        </w:rPr>
        <w:t>e</w:t>
      </w:r>
      <w:r w:rsidRPr="00AE65B3">
        <w:rPr>
          <w:rFonts w:ascii="Arial" w:eastAsia="Arial" w:hAnsi="Arial" w:cs="Arial"/>
          <w:lang w:val="de-DE"/>
        </w:rPr>
        <w:t>rschr</w:t>
      </w:r>
      <w:r w:rsidRPr="00AE65B3">
        <w:rPr>
          <w:rFonts w:ascii="Arial" w:eastAsia="Arial" w:hAnsi="Arial" w:cs="Arial"/>
          <w:spacing w:val="-1"/>
          <w:lang w:val="de-DE"/>
        </w:rPr>
        <w:t>i</w:t>
      </w:r>
      <w:r w:rsidRPr="00AE65B3">
        <w:rPr>
          <w:rFonts w:ascii="Arial" w:eastAsia="Arial" w:hAnsi="Arial" w:cs="Arial"/>
          <w:lang w:val="de-DE"/>
        </w:rPr>
        <w:t>ft</w:t>
      </w:r>
      <w:r w:rsidRPr="00AE65B3">
        <w:rPr>
          <w:rFonts w:ascii="Arial" w:eastAsia="Arial" w:hAnsi="Arial" w:cs="Arial"/>
          <w:spacing w:val="1"/>
          <w:lang w:val="de-DE"/>
        </w:rPr>
        <w:t xml:space="preserve"> </w:t>
      </w:r>
      <w:r w:rsidRPr="00AE65B3">
        <w:rPr>
          <w:rFonts w:ascii="Arial" w:eastAsia="Arial" w:hAnsi="Arial" w:cs="Arial"/>
          <w:spacing w:val="-1"/>
          <w:lang w:val="de-DE"/>
        </w:rPr>
        <w:t>d</w:t>
      </w:r>
      <w:r w:rsidRPr="00AE65B3">
        <w:rPr>
          <w:rFonts w:ascii="Arial" w:eastAsia="Arial" w:hAnsi="Arial" w:cs="Arial"/>
          <w:spacing w:val="1"/>
          <w:lang w:val="de-DE"/>
        </w:rPr>
        <w:t>e</w:t>
      </w:r>
      <w:r w:rsidRPr="00AE65B3">
        <w:rPr>
          <w:rFonts w:ascii="Arial" w:eastAsia="Arial" w:hAnsi="Arial" w:cs="Arial"/>
          <w:lang w:val="de-DE"/>
        </w:rPr>
        <w:t xml:space="preserve">s </w:t>
      </w:r>
      <w:r w:rsidRPr="00AE65B3">
        <w:rPr>
          <w:rFonts w:ascii="Arial" w:eastAsia="Arial" w:hAnsi="Arial" w:cs="Arial"/>
          <w:spacing w:val="-1"/>
          <w:lang w:val="de-DE"/>
        </w:rPr>
        <w:t>b</w:t>
      </w:r>
      <w:r w:rsidRPr="00AE65B3">
        <w:rPr>
          <w:rFonts w:ascii="Arial" w:eastAsia="Arial" w:hAnsi="Arial" w:cs="Arial"/>
          <w:spacing w:val="1"/>
          <w:lang w:val="de-DE"/>
        </w:rPr>
        <w:t>e</w:t>
      </w:r>
      <w:r w:rsidRPr="00AE65B3">
        <w:rPr>
          <w:rFonts w:ascii="Arial" w:eastAsia="Arial" w:hAnsi="Arial" w:cs="Arial"/>
          <w:lang w:val="de-DE"/>
        </w:rPr>
        <w:t>rat</w:t>
      </w:r>
      <w:r w:rsidRPr="00AE65B3">
        <w:rPr>
          <w:rFonts w:ascii="Arial" w:eastAsia="Arial" w:hAnsi="Arial" w:cs="Arial"/>
          <w:spacing w:val="-1"/>
          <w:lang w:val="de-DE"/>
        </w:rPr>
        <w:t>e</w:t>
      </w:r>
      <w:r w:rsidRPr="00AE65B3">
        <w:rPr>
          <w:rFonts w:ascii="Arial" w:eastAsia="Arial" w:hAnsi="Arial" w:cs="Arial"/>
          <w:spacing w:val="1"/>
          <w:lang w:val="de-DE"/>
        </w:rPr>
        <w:t>n</w:t>
      </w:r>
      <w:r w:rsidRPr="00AE65B3">
        <w:rPr>
          <w:rFonts w:ascii="Arial" w:eastAsia="Arial" w:hAnsi="Arial" w:cs="Arial"/>
          <w:spacing w:val="-1"/>
          <w:lang w:val="de-DE"/>
        </w:rPr>
        <w:t>e</w:t>
      </w:r>
      <w:r w:rsidRPr="00AE65B3">
        <w:rPr>
          <w:rFonts w:ascii="Arial" w:eastAsia="Arial" w:hAnsi="Arial" w:cs="Arial"/>
          <w:lang w:val="de-DE"/>
        </w:rPr>
        <w:t>n</w:t>
      </w:r>
      <w:r w:rsidRPr="00AE65B3">
        <w:rPr>
          <w:rFonts w:ascii="Arial" w:eastAsia="Arial" w:hAnsi="Arial" w:cs="Arial"/>
          <w:spacing w:val="1"/>
          <w:lang w:val="de-DE"/>
        </w:rPr>
        <w:t xml:space="preserve"> </w:t>
      </w:r>
      <w:r w:rsidRPr="00AE65B3">
        <w:rPr>
          <w:rFonts w:ascii="Arial" w:eastAsia="Arial" w:hAnsi="Arial" w:cs="Arial"/>
          <w:lang w:val="de-DE"/>
        </w:rPr>
        <w:t>U</w:t>
      </w:r>
      <w:r w:rsidRPr="00AE65B3">
        <w:rPr>
          <w:rFonts w:ascii="Arial" w:eastAsia="Arial" w:hAnsi="Arial" w:cs="Arial"/>
          <w:spacing w:val="1"/>
          <w:lang w:val="de-DE"/>
        </w:rPr>
        <w:t>n</w:t>
      </w:r>
      <w:r w:rsidRPr="00AE65B3">
        <w:rPr>
          <w:rFonts w:ascii="Arial" w:eastAsia="Arial" w:hAnsi="Arial" w:cs="Arial"/>
          <w:lang w:val="de-DE"/>
        </w:rPr>
        <w:t>t</w:t>
      </w:r>
      <w:r w:rsidRPr="00AE65B3">
        <w:rPr>
          <w:rFonts w:ascii="Arial" w:eastAsia="Arial" w:hAnsi="Arial" w:cs="Arial"/>
          <w:spacing w:val="1"/>
          <w:lang w:val="de-DE"/>
        </w:rPr>
        <w:t>e</w:t>
      </w:r>
      <w:r w:rsidRPr="00AE65B3">
        <w:rPr>
          <w:rFonts w:ascii="Arial" w:eastAsia="Arial" w:hAnsi="Arial" w:cs="Arial"/>
          <w:lang w:val="de-DE"/>
        </w:rPr>
        <w:t>r</w:t>
      </w:r>
      <w:r w:rsidRPr="00AE65B3">
        <w:rPr>
          <w:rFonts w:ascii="Arial" w:eastAsia="Arial" w:hAnsi="Arial" w:cs="Arial"/>
          <w:spacing w:val="-2"/>
          <w:lang w:val="de-DE"/>
        </w:rPr>
        <w:t>n</w:t>
      </w:r>
      <w:r w:rsidRPr="00AE65B3">
        <w:rPr>
          <w:rFonts w:ascii="Arial" w:eastAsia="Arial" w:hAnsi="Arial" w:cs="Arial"/>
          <w:spacing w:val="1"/>
          <w:lang w:val="de-DE"/>
        </w:rPr>
        <w:t>e</w:t>
      </w:r>
      <w:r w:rsidRPr="00AE65B3">
        <w:rPr>
          <w:rFonts w:ascii="Arial" w:eastAsia="Arial" w:hAnsi="Arial" w:cs="Arial"/>
          <w:spacing w:val="-1"/>
          <w:lang w:val="de-DE"/>
        </w:rPr>
        <w:t>h</w:t>
      </w:r>
      <w:r w:rsidRPr="00AE65B3">
        <w:rPr>
          <w:rFonts w:ascii="Arial" w:eastAsia="Arial" w:hAnsi="Arial" w:cs="Arial"/>
          <w:spacing w:val="1"/>
          <w:lang w:val="de-DE"/>
        </w:rPr>
        <w:t>m</w:t>
      </w:r>
      <w:r w:rsidRPr="00AE65B3">
        <w:rPr>
          <w:rFonts w:ascii="Arial" w:eastAsia="Arial" w:hAnsi="Arial" w:cs="Arial"/>
          <w:spacing w:val="-1"/>
          <w:lang w:val="de-DE"/>
        </w:rPr>
        <w:t>e</w:t>
      </w:r>
      <w:r w:rsidRPr="00AE65B3">
        <w:rPr>
          <w:rFonts w:ascii="Arial" w:eastAsia="Arial" w:hAnsi="Arial" w:cs="Arial"/>
          <w:spacing w:val="1"/>
          <w:lang w:val="de-DE"/>
        </w:rPr>
        <w:t>n</w:t>
      </w:r>
      <w:r w:rsidRPr="00AE65B3">
        <w:rPr>
          <w:rFonts w:ascii="Arial" w:eastAsia="Arial" w:hAnsi="Arial" w:cs="Arial"/>
          <w:lang w:val="de-DE"/>
        </w:rPr>
        <w:t>s</w:t>
      </w:r>
    </w:p>
    <w:p w14:paraId="24A23B2E" w14:textId="0DA0591A" w:rsidR="00AE65B3" w:rsidRDefault="00AE65B3" w:rsidP="00517871">
      <w:pPr>
        <w:rPr>
          <w:lang w:val="de-DE"/>
        </w:rPr>
      </w:pPr>
    </w:p>
    <w:p w14:paraId="1E7B55CD" w14:textId="77777777" w:rsidR="00553FB3" w:rsidRDefault="00553FB3" w:rsidP="00517871">
      <w:pPr>
        <w:rPr>
          <w:lang w:val="de-DE"/>
        </w:rPr>
      </w:pPr>
    </w:p>
    <w:p w14:paraId="5B8701DA" w14:textId="00752C12" w:rsidR="00AE65B3" w:rsidRPr="0000795A" w:rsidRDefault="00553FB3" w:rsidP="00517871">
      <w:pPr>
        <w:rPr>
          <w:rFonts w:ascii="Arial" w:hAnsi="Arial" w:cs="Arial"/>
          <w:b/>
          <w:lang w:val="de-DE"/>
        </w:rPr>
      </w:pPr>
      <w:r w:rsidRPr="0000795A">
        <w:rPr>
          <w:rFonts w:ascii="Arial" w:hAnsi="Arial" w:cs="Arial"/>
          <w:b/>
          <w:lang w:val="de-DE"/>
        </w:rPr>
        <w:t>Bestätigung Kenntnisnahme des Berichts durch den Antragsteller</w:t>
      </w:r>
    </w:p>
    <w:p w14:paraId="131059BA" w14:textId="151E9498" w:rsidR="00AE65B3" w:rsidRDefault="00AE65B3" w:rsidP="00AE65B3">
      <w:pPr>
        <w:spacing w:after="0" w:line="200" w:lineRule="exact"/>
        <w:rPr>
          <w:rFonts w:ascii="Arial" w:hAnsi="Arial" w:cs="Arial"/>
          <w:lang w:val="de-DE"/>
        </w:rPr>
      </w:pPr>
    </w:p>
    <w:p w14:paraId="51374F1A" w14:textId="30046669" w:rsidR="00553FB3" w:rsidRDefault="00553FB3" w:rsidP="00AE65B3">
      <w:pPr>
        <w:spacing w:after="0" w:line="200" w:lineRule="exact"/>
        <w:rPr>
          <w:rFonts w:ascii="Arial" w:hAnsi="Arial" w:cs="Arial"/>
          <w:lang w:val="de-DE"/>
        </w:rPr>
      </w:pPr>
    </w:p>
    <w:p w14:paraId="33D9A209" w14:textId="77777777" w:rsidR="00553FB3" w:rsidRPr="00AE65B3" w:rsidRDefault="00553FB3" w:rsidP="00AE65B3">
      <w:pPr>
        <w:spacing w:after="0" w:line="200" w:lineRule="exact"/>
        <w:rPr>
          <w:rFonts w:ascii="Arial" w:hAnsi="Arial" w:cs="Arial"/>
          <w:lang w:val="de-DE"/>
        </w:rPr>
      </w:pPr>
    </w:p>
    <w:p w14:paraId="754EFD79" w14:textId="0618B1B4" w:rsidR="00AE65B3" w:rsidRPr="00AE65B3" w:rsidRDefault="00AE65B3" w:rsidP="00AE65B3">
      <w:pPr>
        <w:tabs>
          <w:tab w:val="left" w:pos="4420"/>
        </w:tabs>
        <w:spacing w:after="0" w:line="240" w:lineRule="auto"/>
        <w:ind w:left="180" w:right="-20"/>
        <w:rPr>
          <w:rFonts w:ascii="Arial" w:eastAsia="Arial" w:hAnsi="Arial" w:cs="Arial"/>
          <w:lang w:val="de-DE"/>
        </w:rPr>
      </w:pPr>
      <w:r w:rsidRPr="00AE65B3">
        <w:rPr>
          <w:rFonts w:ascii="Arial" w:hAnsi="Arial" w:cs="Arial"/>
          <w:noProof/>
          <w:lang w:val="de-DE" w:eastAsia="de-DE"/>
        </w:rPr>
        <mc:AlternateContent>
          <mc:Choice Requires="wpg">
            <w:drawing>
              <wp:anchor distT="0" distB="0" distL="114300" distR="114300" simplePos="0" relativeHeight="251671552" behindDoc="1" locked="0" layoutInCell="1" allowOverlap="1" wp14:anchorId="68CFD10E" wp14:editId="0793F2A9">
                <wp:simplePos x="0" y="0"/>
                <wp:positionH relativeFrom="page">
                  <wp:posOffset>850265</wp:posOffset>
                </wp:positionH>
                <wp:positionV relativeFrom="paragraph">
                  <wp:posOffset>-6350</wp:posOffset>
                </wp:positionV>
                <wp:extent cx="6092190" cy="1270"/>
                <wp:effectExtent l="12065" t="6985" r="10795" b="1079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2190" cy="1270"/>
                          <a:chOff x="1339" y="-10"/>
                          <a:chExt cx="9594" cy="2"/>
                        </a:xfrm>
                      </wpg:grpSpPr>
                      <wps:wsp>
                        <wps:cNvPr id="2" name="Freeform 5"/>
                        <wps:cNvSpPr>
                          <a:spLocks/>
                        </wps:cNvSpPr>
                        <wps:spPr bwMode="auto">
                          <a:xfrm>
                            <a:off x="1339" y="-10"/>
                            <a:ext cx="9594" cy="2"/>
                          </a:xfrm>
                          <a:custGeom>
                            <a:avLst/>
                            <a:gdLst>
                              <a:gd name="T0" fmla="+- 0 1339 1339"/>
                              <a:gd name="T1" fmla="*/ T0 w 9594"/>
                              <a:gd name="T2" fmla="+- 0 10933 1339"/>
                              <a:gd name="T3" fmla="*/ T2 w 9594"/>
                            </a:gdLst>
                            <a:ahLst/>
                            <a:cxnLst>
                              <a:cxn ang="0">
                                <a:pos x="T1" y="0"/>
                              </a:cxn>
                              <a:cxn ang="0">
                                <a:pos x="T3" y="0"/>
                              </a:cxn>
                            </a:cxnLst>
                            <a:rect l="0" t="0" r="r" b="b"/>
                            <a:pathLst>
                              <a:path w="9594">
                                <a:moveTo>
                                  <a:pt x="0" y="0"/>
                                </a:moveTo>
                                <a:lnTo>
                                  <a:pt x="959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373BB8DD" id="Group 4" o:spid="_x0000_s1026" style="position:absolute;margin-left:66.95pt;margin-top:-.5pt;width:479.7pt;height:.1pt;z-index:-251644928;mso-position-horizontal-relative:page" coordorigin="1339,-10" coordsize="959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">
                <v:shape id="Freeform 5" o:spid="_x0000_s1027" style="position:absolute;left:1339;top:-10;width:9594;height:2;visibility:visible;mso-wrap-style:square;v-text-anchor:top" coordsize="95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" path="m,l9594,e" filled="f" strokeweight=".26669mm">
                  <v:path arrowok="t" o:connecttype="custom" o:connectlocs="0,0;9594,0" o:connectangles="0,0"/>
                </v:shape>
                <w10:wrap anchorx="page"/>
              </v:group>
            </w:pict>
          </mc:Fallback>
        </mc:AlternateContent>
      </w:r>
      <w:r w:rsidRPr="00AE65B3">
        <w:rPr>
          <w:rFonts w:ascii="Arial" w:eastAsia="Arial" w:hAnsi="Arial" w:cs="Arial"/>
          <w:lang w:val="de-DE"/>
        </w:rPr>
        <w:t>Ort,</w:t>
      </w:r>
      <w:r w:rsidRPr="00AE65B3">
        <w:rPr>
          <w:rFonts w:ascii="Arial" w:eastAsia="Arial" w:hAnsi="Arial" w:cs="Arial"/>
          <w:spacing w:val="-4"/>
          <w:lang w:val="de-DE"/>
        </w:rPr>
        <w:t xml:space="preserve"> </w:t>
      </w:r>
      <w:r w:rsidRPr="00AE65B3">
        <w:rPr>
          <w:rFonts w:ascii="Arial" w:eastAsia="Arial" w:hAnsi="Arial" w:cs="Arial"/>
          <w:lang w:val="de-DE"/>
        </w:rPr>
        <w:t>Da</w:t>
      </w:r>
      <w:r w:rsidRPr="00AE65B3">
        <w:rPr>
          <w:rFonts w:ascii="Arial" w:eastAsia="Arial" w:hAnsi="Arial" w:cs="Arial"/>
          <w:spacing w:val="1"/>
          <w:lang w:val="de-DE"/>
        </w:rPr>
        <w:t>t</w:t>
      </w:r>
      <w:r w:rsidRPr="00AE65B3">
        <w:rPr>
          <w:rFonts w:ascii="Arial" w:eastAsia="Arial" w:hAnsi="Arial" w:cs="Arial"/>
          <w:spacing w:val="-1"/>
          <w:lang w:val="de-DE"/>
        </w:rPr>
        <w:t>u</w:t>
      </w:r>
      <w:r w:rsidR="00553FB3">
        <w:rPr>
          <w:rFonts w:ascii="Arial" w:eastAsia="Arial" w:hAnsi="Arial" w:cs="Arial"/>
          <w:lang w:val="de-DE"/>
        </w:rPr>
        <w:t xml:space="preserve">m                                   </w:t>
      </w:r>
      <w:r w:rsidRPr="00AE65B3">
        <w:rPr>
          <w:rFonts w:ascii="Arial" w:eastAsia="Arial" w:hAnsi="Arial" w:cs="Arial"/>
          <w:lang w:val="de-DE"/>
        </w:rPr>
        <w:t>Un</w:t>
      </w:r>
      <w:r w:rsidRPr="00AE65B3">
        <w:rPr>
          <w:rFonts w:ascii="Arial" w:eastAsia="Arial" w:hAnsi="Arial" w:cs="Arial"/>
          <w:spacing w:val="1"/>
          <w:lang w:val="de-DE"/>
        </w:rPr>
        <w:t>te</w:t>
      </w:r>
      <w:r w:rsidRPr="00AE65B3">
        <w:rPr>
          <w:rFonts w:ascii="Arial" w:eastAsia="Arial" w:hAnsi="Arial" w:cs="Arial"/>
          <w:lang w:val="de-DE"/>
        </w:rPr>
        <w:t>rschr</w:t>
      </w:r>
      <w:r w:rsidRPr="00AE65B3">
        <w:rPr>
          <w:rFonts w:ascii="Arial" w:eastAsia="Arial" w:hAnsi="Arial" w:cs="Arial"/>
          <w:spacing w:val="-3"/>
          <w:lang w:val="de-DE"/>
        </w:rPr>
        <w:t>i</w:t>
      </w:r>
      <w:r w:rsidRPr="00AE65B3">
        <w:rPr>
          <w:rFonts w:ascii="Arial" w:eastAsia="Arial" w:hAnsi="Arial" w:cs="Arial"/>
          <w:spacing w:val="3"/>
          <w:lang w:val="de-DE"/>
        </w:rPr>
        <w:t>f</w:t>
      </w:r>
      <w:r w:rsidRPr="00AE65B3">
        <w:rPr>
          <w:rFonts w:ascii="Arial" w:eastAsia="Arial" w:hAnsi="Arial" w:cs="Arial"/>
          <w:lang w:val="de-DE"/>
        </w:rPr>
        <w:t>t</w:t>
      </w:r>
      <w:r w:rsidRPr="00AE65B3">
        <w:rPr>
          <w:rFonts w:ascii="Arial" w:eastAsia="Arial" w:hAnsi="Arial" w:cs="Arial"/>
          <w:spacing w:val="1"/>
          <w:lang w:val="de-DE"/>
        </w:rPr>
        <w:t xml:space="preserve"> </w:t>
      </w:r>
      <w:r w:rsidRPr="00AE65B3">
        <w:rPr>
          <w:rFonts w:ascii="Arial" w:eastAsia="Arial" w:hAnsi="Arial" w:cs="Arial"/>
          <w:spacing w:val="-1"/>
          <w:lang w:val="de-DE"/>
        </w:rPr>
        <w:t>d</w:t>
      </w:r>
      <w:r w:rsidRPr="00AE65B3">
        <w:rPr>
          <w:rFonts w:ascii="Arial" w:eastAsia="Arial" w:hAnsi="Arial" w:cs="Arial"/>
          <w:spacing w:val="1"/>
          <w:lang w:val="de-DE"/>
        </w:rPr>
        <w:t>e</w:t>
      </w:r>
      <w:r w:rsidRPr="00AE65B3">
        <w:rPr>
          <w:rFonts w:ascii="Arial" w:eastAsia="Arial" w:hAnsi="Arial" w:cs="Arial"/>
          <w:lang w:val="de-DE"/>
        </w:rPr>
        <w:t xml:space="preserve">s </w:t>
      </w:r>
      <w:r>
        <w:rPr>
          <w:rFonts w:ascii="Arial" w:eastAsia="Arial" w:hAnsi="Arial" w:cs="Arial"/>
          <w:spacing w:val="-1"/>
          <w:lang w:val="de-DE"/>
        </w:rPr>
        <w:t>Antragstellers</w:t>
      </w:r>
      <w:r w:rsidR="00553FB3">
        <w:rPr>
          <w:rFonts w:ascii="Arial" w:eastAsia="Arial" w:hAnsi="Arial" w:cs="Arial"/>
          <w:spacing w:val="-1"/>
          <w:lang w:val="de-DE"/>
        </w:rPr>
        <w:t xml:space="preserve"> / zuständigen Mitarbeiters</w:t>
      </w:r>
    </w:p>
    <w:p w14:paraId="725F010B" w14:textId="77777777" w:rsidR="00AE65B3" w:rsidRPr="00AE65B3" w:rsidRDefault="00AE65B3" w:rsidP="00AE65B3">
      <w:pPr>
        <w:spacing w:before="5" w:after="0" w:line="140" w:lineRule="exact"/>
        <w:rPr>
          <w:rFonts w:ascii="Arial" w:hAnsi="Arial" w:cs="Arial"/>
          <w:lang w:val="de-DE"/>
        </w:rPr>
      </w:pPr>
    </w:p>
    <w:p w14:paraId="41B7E707" w14:textId="77777777" w:rsidR="00AE65B3" w:rsidRPr="00AE65B3" w:rsidRDefault="00AE65B3" w:rsidP="00AE65B3">
      <w:pPr>
        <w:spacing w:after="0" w:line="200" w:lineRule="exact"/>
        <w:rPr>
          <w:rFonts w:ascii="Arial" w:hAnsi="Arial" w:cs="Arial"/>
          <w:lang w:val="de-DE"/>
        </w:rPr>
      </w:pPr>
    </w:p>
    <w:p w14:paraId="4726BDE7" w14:textId="77777777" w:rsidR="00AE65B3" w:rsidRPr="00AE65B3" w:rsidRDefault="00AE65B3" w:rsidP="00AE65B3">
      <w:pPr>
        <w:spacing w:after="0" w:line="200" w:lineRule="exact"/>
        <w:rPr>
          <w:rFonts w:ascii="Arial" w:hAnsi="Arial" w:cs="Arial"/>
          <w:lang w:val="de-DE"/>
        </w:rPr>
      </w:pPr>
    </w:p>
    <w:p w14:paraId="34500FE6" w14:textId="77777777" w:rsidR="00AE65B3" w:rsidRPr="00AE65B3" w:rsidRDefault="00AE65B3" w:rsidP="00AE65B3">
      <w:pPr>
        <w:spacing w:after="0" w:line="200" w:lineRule="exact"/>
        <w:rPr>
          <w:rFonts w:ascii="Arial" w:hAnsi="Arial" w:cs="Arial"/>
          <w:lang w:val="de-DE"/>
        </w:rPr>
      </w:pPr>
    </w:p>
    <w:p w14:paraId="7E7EC13E" w14:textId="77777777" w:rsidR="00AE65B3" w:rsidRPr="00AE65B3" w:rsidRDefault="00AE65B3" w:rsidP="00AE65B3">
      <w:pPr>
        <w:spacing w:after="0" w:line="200" w:lineRule="exact"/>
        <w:rPr>
          <w:rFonts w:ascii="Arial" w:hAnsi="Arial" w:cs="Arial"/>
          <w:lang w:val="de-DE"/>
        </w:rPr>
      </w:pPr>
    </w:p>
    <w:p w14:paraId="5FC86DCB" w14:textId="1E3C6656" w:rsidR="00AE65B3" w:rsidRDefault="00AE65B3" w:rsidP="00AE65B3">
      <w:pPr>
        <w:spacing w:after="0" w:line="200" w:lineRule="exact"/>
        <w:rPr>
          <w:rFonts w:ascii="Arial" w:hAnsi="Arial" w:cs="Arial"/>
          <w:lang w:val="de-DE"/>
        </w:rPr>
      </w:pPr>
    </w:p>
    <w:p w14:paraId="0E2EAF36" w14:textId="77777777" w:rsidR="00553FB3" w:rsidRPr="00AE65B3" w:rsidRDefault="00553FB3" w:rsidP="00AE65B3">
      <w:pPr>
        <w:spacing w:after="0" w:line="200" w:lineRule="exact"/>
        <w:rPr>
          <w:rFonts w:ascii="Arial" w:hAnsi="Arial" w:cs="Arial"/>
          <w:lang w:val="de-DE"/>
        </w:rPr>
      </w:pPr>
    </w:p>
    <w:p w14:paraId="2728F1C5" w14:textId="3F2A0F95" w:rsidR="00AE65B3" w:rsidRPr="00AE65B3" w:rsidRDefault="00AE65B3" w:rsidP="00AE65B3">
      <w:pPr>
        <w:spacing w:after="0" w:line="240" w:lineRule="auto"/>
        <w:ind w:left="180" w:right="-20"/>
        <w:rPr>
          <w:rFonts w:ascii="Arial" w:eastAsia="Arial" w:hAnsi="Arial" w:cs="Arial"/>
          <w:lang w:val="de-DE"/>
        </w:rPr>
      </w:pPr>
      <w:r w:rsidRPr="00AE65B3">
        <w:rPr>
          <w:rFonts w:ascii="Arial" w:hAnsi="Arial" w:cs="Arial"/>
          <w:noProof/>
          <w:lang w:val="de-DE" w:eastAsia="de-DE"/>
        </w:rPr>
        <mc:AlternateContent>
          <mc:Choice Requires="wpg">
            <w:drawing>
              <wp:anchor distT="0" distB="0" distL="114300" distR="114300" simplePos="0" relativeHeight="251672576" behindDoc="1" locked="0" layoutInCell="1" allowOverlap="1" wp14:anchorId="51D0F870" wp14:editId="58D7BF9F">
                <wp:simplePos x="0" y="0"/>
                <wp:positionH relativeFrom="page">
                  <wp:posOffset>850265</wp:posOffset>
                </wp:positionH>
                <wp:positionV relativeFrom="paragraph">
                  <wp:posOffset>-35560</wp:posOffset>
                </wp:positionV>
                <wp:extent cx="4237990" cy="1270"/>
                <wp:effectExtent l="12065" t="12700" r="7620" b="508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37990" cy="1270"/>
                          <a:chOff x="1339" y="-56"/>
                          <a:chExt cx="6674" cy="2"/>
                        </a:xfrm>
                      </wpg:grpSpPr>
                      <wps:wsp>
                        <wps:cNvPr id="4" name="Freeform 3"/>
                        <wps:cNvSpPr>
                          <a:spLocks/>
                        </wps:cNvSpPr>
                        <wps:spPr bwMode="auto">
                          <a:xfrm>
                            <a:off x="1339" y="-56"/>
                            <a:ext cx="6674" cy="2"/>
                          </a:xfrm>
                          <a:custGeom>
                            <a:avLst/>
                            <a:gdLst>
                              <a:gd name="T0" fmla="+- 0 1339 1339"/>
                              <a:gd name="T1" fmla="*/ T0 w 6674"/>
                              <a:gd name="T2" fmla="+- 0 8013 1339"/>
                              <a:gd name="T3" fmla="*/ T2 w 6674"/>
                            </a:gdLst>
                            <a:ahLst/>
                            <a:cxnLst>
                              <a:cxn ang="0">
                                <a:pos x="T1" y="0"/>
                              </a:cxn>
                              <a:cxn ang="0">
                                <a:pos x="T3" y="0"/>
                              </a:cxn>
                            </a:cxnLst>
                            <a:rect l="0" t="0" r="r" b="b"/>
                            <a:pathLst>
                              <a:path w="6674">
                                <a:moveTo>
                                  <a:pt x="0" y="0"/>
                                </a:moveTo>
                                <a:lnTo>
                                  <a:pt x="6674"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8E7C538" id="Group 2" o:spid="_x0000_s1026" style="position:absolute;margin-left:66.95pt;margin-top:-2.8pt;width:333.7pt;height:.1pt;z-index:-251643904;mso-position-horizontal-relative:page" coordorigin="1339,-56" coordsize="667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">
                <v:shape id="Freeform 3" o:spid="_x0000_s1027" style="position:absolute;left:1339;top:-56;width:6674;height:2;visibility:visible;mso-wrap-style:square;v-text-anchor:top" coordsize="66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" path="m,l6674,e" filled="f" strokeweight=".26669mm">
                  <v:path arrowok="t" o:connecttype="custom" o:connectlocs="0,0;6674,0" o:connectangles="0,0"/>
                </v:shape>
                <w10:wrap anchorx="page"/>
              </v:group>
            </w:pict>
          </mc:Fallback>
        </mc:AlternateContent>
      </w:r>
      <w:r w:rsidRPr="00AE65B3">
        <w:rPr>
          <w:rFonts w:ascii="Arial" w:eastAsia="Arial" w:hAnsi="Arial" w:cs="Arial"/>
          <w:lang w:val="de-DE"/>
        </w:rPr>
        <w:t>Rec</w:t>
      </w:r>
      <w:r w:rsidRPr="00AE65B3">
        <w:rPr>
          <w:rFonts w:ascii="Arial" w:eastAsia="Arial" w:hAnsi="Arial" w:cs="Arial"/>
          <w:spacing w:val="1"/>
          <w:lang w:val="de-DE"/>
        </w:rPr>
        <w:t>h</w:t>
      </w:r>
      <w:r w:rsidRPr="00AE65B3">
        <w:rPr>
          <w:rFonts w:ascii="Arial" w:eastAsia="Arial" w:hAnsi="Arial" w:cs="Arial"/>
          <w:lang w:val="de-DE"/>
        </w:rPr>
        <w:t>ts</w:t>
      </w:r>
      <w:r w:rsidRPr="00AE65B3">
        <w:rPr>
          <w:rFonts w:ascii="Arial" w:eastAsia="Arial" w:hAnsi="Arial" w:cs="Arial"/>
          <w:spacing w:val="-2"/>
          <w:lang w:val="de-DE"/>
        </w:rPr>
        <w:t>v</w:t>
      </w:r>
      <w:r w:rsidRPr="00AE65B3">
        <w:rPr>
          <w:rFonts w:ascii="Arial" w:eastAsia="Arial" w:hAnsi="Arial" w:cs="Arial"/>
          <w:spacing w:val="1"/>
          <w:lang w:val="de-DE"/>
        </w:rPr>
        <w:t>e</w:t>
      </w:r>
      <w:r w:rsidRPr="00AE65B3">
        <w:rPr>
          <w:rFonts w:ascii="Arial" w:eastAsia="Arial" w:hAnsi="Arial" w:cs="Arial"/>
          <w:lang w:val="de-DE"/>
        </w:rPr>
        <w:t>rbin</w:t>
      </w:r>
      <w:r w:rsidRPr="00AE65B3">
        <w:rPr>
          <w:rFonts w:ascii="Arial" w:eastAsia="Arial" w:hAnsi="Arial" w:cs="Arial"/>
          <w:spacing w:val="1"/>
          <w:lang w:val="de-DE"/>
        </w:rPr>
        <w:t>d</w:t>
      </w:r>
      <w:r w:rsidRPr="00AE65B3">
        <w:rPr>
          <w:rFonts w:ascii="Arial" w:eastAsia="Arial" w:hAnsi="Arial" w:cs="Arial"/>
          <w:lang w:val="de-DE"/>
        </w:rPr>
        <w:t>l</w:t>
      </w:r>
      <w:r w:rsidRPr="00AE65B3">
        <w:rPr>
          <w:rFonts w:ascii="Arial" w:eastAsia="Arial" w:hAnsi="Arial" w:cs="Arial"/>
          <w:spacing w:val="-1"/>
          <w:lang w:val="de-DE"/>
        </w:rPr>
        <w:t>i</w:t>
      </w:r>
      <w:r w:rsidRPr="00AE65B3">
        <w:rPr>
          <w:rFonts w:ascii="Arial" w:eastAsia="Arial" w:hAnsi="Arial" w:cs="Arial"/>
          <w:lang w:val="de-DE"/>
        </w:rPr>
        <w:t>c</w:t>
      </w:r>
      <w:r w:rsidRPr="00AE65B3">
        <w:rPr>
          <w:rFonts w:ascii="Arial" w:eastAsia="Arial" w:hAnsi="Arial" w:cs="Arial"/>
          <w:spacing w:val="1"/>
          <w:lang w:val="de-DE"/>
        </w:rPr>
        <w:t>h</w:t>
      </w:r>
      <w:r w:rsidRPr="00AE65B3">
        <w:rPr>
          <w:rFonts w:ascii="Arial" w:eastAsia="Arial" w:hAnsi="Arial" w:cs="Arial"/>
          <w:lang w:val="de-DE"/>
        </w:rPr>
        <w:t>e</w:t>
      </w:r>
      <w:r w:rsidRPr="00AE65B3">
        <w:rPr>
          <w:rFonts w:ascii="Arial" w:eastAsia="Arial" w:hAnsi="Arial" w:cs="Arial"/>
          <w:spacing w:val="1"/>
          <w:lang w:val="de-DE"/>
        </w:rPr>
        <w:t xml:space="preserve"> </w:t>
      </w:r>
      <w:r w:rsidRPr="00AE65B3">
        <w:rPr>
          <w:rFonts w:ascii="Arial" w:eastAsia="Arial" w:hAnsi="Arial" w:cs="Arial"/>
          <w:lang w:val="de-DE"/>
        </w:rPr>
        <w:t>U</w:t>
      </w:r>
      <w:r w:rsidRPr="00AE65B3">
        <w:rPr>
          <w:rFonts w:ascii="Arial" w:eastAsia="Arial" w:hAnsi="Arial" w:cs="Arial"/>
          <w:spacing w:val="-1"/>
          <w:lang w:val="de-DE"/>
        </w:rPr>
        <w:t>n</w:t>
      </w:r>
      <w:r w:rsidRPr="00AE65B3">
        <w:rPr>
          <w:rFonts w:ascii="Arial" w:eastAsia="Arial" w:hAnsi="Arial" w:cs="Arial"/>
          <w:lang w:val="de-DE"/>
        </w:rPr>
        <w:t>t</w:t>
      </w:r>
      <w:r w:rsidRPr="00AE65B3">
        <w:rPr>
          <w:rFonts w:ascii="Arial" w:eastAsia="Arial" w:hAnsi="Arial" w:cs="Arial"/>
          <w:spacing w:val="1"/>
          <w:lang w:val="de-DE"/>
        </w:rPr>
        <w:t>e</w:t>
      </w:r>
      <w:r w:rsidRPr="00AE65B3">
        <w:rPr>
          <w:rFonts w:ascii="Arial" w:eastAsia="Arial" w:hAnsi="Arial" w:cs="Arial"/>
          <w:lang w:val="de-DE"/>
        </w:rPr>
        <w:t>rschr</w:t>
      </w:r>
      <w:r w:rsidRPr="00AE65B3">
        <w:rPr>
          <w:rFonts w:ascii="Arial" w:eastAsia="Arial" w:hAnsi="Arial" w:cs="Arial"/>
          <w:spacing w:val="-1"/>
          <w:lang w:val="de-DE"/>
        </w:rPr>
        <w:t>i</w:t>
      </w:r>
      <w:r w:rsidRPr="00AE65B3">
        <w:rPr>
          <w:rFonts w:ascii="Arial" w:eastAsia="Arial" w:hAnsi="Arial" w:cs="Arial"/>
          <w:lang w:val="de-DE"/>
        </w:rPr>
        <w:t>ft</w:t>
      </w:r>
      <w:r w:rsidRPr="00AE65B3">
        <w:rPr>
          <w:rFonts w:ascii="Arial" w:eastAsia="Arial" w:hAnsi="Arial" w:cs="Arial"/>
          <w:spacing w:val="1"/>
          <w:lang w:val="de-DE"/>
        </w:rPr>
        <w:t xml:space="preserve"> </w:t>
      </w:r>
      <w:r w:rsidRPr="00AE65B3">
        <w:rPr>
          <w:rFonts w:ascii="Arial" w:eastAsia="Arial" w:hAnsi="Arial" w:cs="Arial"/>
          <w:spacing w:val="-1"/>
          <w:lang w:val="de-DE"/>
        </w:rPr>
        <w:t>d</w:t>
      </w:r>
      <w:r w:rsidRPr="00AE65B3">
        <w:rPr>
          <w:rFonts w:ascii="Arial" w:eastAsia="Arial" w:hAnsi="Arial" w:cs="Arial"/>
          <w:spacing w:val="1"/>
          <w:lang w:val="de-DE"/>
        </w:rPr>
        <w:t>e</w:t>
      </w:r>
      <w:r w:rsidRPr="00AE65B3">
        <w:rPr>
          <w:rFonts w:ascii="Arial" w:eastAsia="Arial" w:hAnsi="Arial" w:cs="Arial"/>
          <w:lang w:val="de-DE"/>
        </w:rPr>
        <w:t xml:space="preserve">s </w:t>
      </w:r>
      <w:r w:rsidR="00553FB3">
        <w:rPr>
          <w:rFonts w:ascii="Arial" w:eastAsia="Arial" w:hAnsi="Arial" w:cs="Arial"/>
          <w:spacing w:val="-1"/>
          <w:lang w:val="de-DE"/>
        </w:rPr>
        <w:t>Unternehmens</w:t>
      </w:r>
    </w:p>
    <w:p w14:paraId="4E183E06" w14:textId="77777777" w:rsidR="00AE65B3" w:rsidRPr="00AE65B3" w:rsidRDefault="00AE65B3" w:rsidP="00517871">
      <w:pPr>
        <w:rPr>
          <w:lang w:val="de-DE"/>
        </w:rPr>
      </w:pPr>
    </w:p>
    <w:sectPr w:rsidR="00AE65B3" w:rsidRPr="00AE65B3">
      <w:footerReference w:type="default" r:id="rId1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E7C6762" w16cex:dateUtc="2025-06-23T12:51:00Z"/>
  <w16cex:commentExtensible w16cex:durableId="7315573D" w16cex:dateUtc="2025-06-23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67FAB2" w16cid:durableId="1E7C6762"/>
  <w16cid:commentId w16cid:paraId="2D5CA5E4" w16cid:durableId="7315573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B69FF5" w14:textId="77777777" w:rsidR="00E866AA" w:rsidRDefault="00E866AA" w:rsidP="0024492E">
      <w:pPr>
        <w:spacing w:after="0" w:line="240" w:lineRule="auto"/>
      </w:pPr>
      <w:r>
        <w:separator/>
      </w:r>
    </w:p>
    <w:p w14:paraId="45CFDFEA" w14:textId="77777777" w:rsidR="00000000" w:rsidRDefault="002A490B"/>
  </w:endnote>
  <w:endnote w:type="continuationSeparator" w:id="0">
    <w:p w14:paraId="71BBD27B" w14:textId="77777777" w:rsidR="00E866AA" w:rsidRDefault="00E866AA" w:rsidP="0024492E">
      <w:pPr>
        <w:spacing w:after="0" w:line="240" w:lineRule="auto"/>
      </w:pPr>
      <w:r>
        <w:continuationSeparator/>
      </w:r>
    </w:p>
    <w:p w14:paraId="1A4140AE" w14:textId="77777777" w:rsidR="00000000" w:rsidRDefault="002A49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07FA6" w14:textId="4D09144F" w:rsidR="00E866AA" w:rsidRDefault="00E866AA">
    <w:pPr>
      <w:pStyle w:val="Fuzeile"/>
      <w:jc w:val="right"/>
    </w:pPr>
    <w:r w:rsidRPr="00466FB1">
      <w:rPr>
        <w:noProof/>
        <w:lang w:val="de-DE" w:eastAsia="de-DE"/>
      </w:rPr>
      <w:drawing>
        <wp:anchor distT="0" distB="0" distL="114300" distR="114300" simplePos="0" relativeHeight="251661312" behindDoc="0" locked="0" layoutInCell="1" allowOverlap="1" wp14:anchorId="7559D984" wp14:editId="14C2A60B">
          <wp:simplePos x="0" y="0"/>
          <wp:positionH relativeFrom="margin">
            <wp:posOffset>1387188</wp:posOffset>
          </wp:positionH>
          <wp:positionV relativeFrom="paragraph">
            <wp:posOffset>107950</wp:posOffset>
          </wp:positionV>
          <wp:extent cx="2523490" cy="594442"/>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523490" cy="594442"/>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noProof/>
        <w:sz w:val="24"/>
        <w:szCs w:val="24"/>
        <w:lang w:val="de-DE" w:eastAsia="de-DE"/>
      </w:rPr>
      <mc:AlternateContent>
        <mc:Choice Requires="wps">
          <w:drawing>
            <wp:anchor distT="0" distB="0" distL="114300" distR="114300" simplePos="0" relativeHeight="251663360" behindDoc="0" locked="1" layoutInCell="1" allowOverlap="1" wp14:anchorId="2FEB1183" wp14:editId="5918CE8D">
              <wp:simplePos x="0" y="0"/>
              <wp:positionH relativeFrom="column">
                <wp:posOffset>-645795</wp:posOffset>
              </wp:positionH>
              <wp:positionV relativeFrom="margin">
                <wp:posOffset>7737475</wp:posOffset>
              </wp:positionV>
              <wp:extent cx="271145" cy="1307465"/>
              <wp:effectExtent l="0" t="0" r="0" b="6985"/>
              <wp:wrapNone/>
              <wp:docPr id="6" name="Textfeld 6" descr="tab10446/09.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145" cy="1307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80BA7D4" w14:textId="7891DB75" w:rsidR="00E866AA" w:rsidRDefault="002A490B" w:rsidP="003C16FB">
                          <w:pPr>
                            <w:rPr>
                              <w:rFonts w:cs="Arial"/>
                              <w:sz w:val="14"/>
                              <w:szCs w:val="14"/>
                            </w:rPr>
                          </w:pPr>
                          <w:r>
                            <w:rPr>
                              <w:rFonts w:ascii="Arial" w:hAnsi="Arial" w:cs="Arial"/>
                              <w:sz w:val="14"/>
                              <w:szCs w:val="14"/>
                            </w:rPr>
                            <w:t>TAB-10564/06.25</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EB1183" id="_x0000_t202" coordsize="21600,21600" o:spt="202" path="m,l,21600r21600,l21600,xe">
              <v:stroke joinstyle="miter"/>
              <v:path gradientshapeok="t" o:connecttype="rect"/>
            </v:shapetype>
            <v:shape id="Textfeld 6" o:spid="_x0000_s1026" type="#_x0000_t202" alt="tab10446/09.12" style="position:absolute;left:0;text-align:left;margin-left:-50.85pt;margin-top:609.25pt;width:21.35pt;height:10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" stroked="f">
              <v:textbox style="layout-flow:vertical;mso-layout-flow-alt:bottom-to-top">
                <w:txbxContent>
                  <w:p w14:paraId="680BA7D4" w14:textId="7891DB75" w:rsidR="00E866AA" w:rsidRDefault="002A490B" w:rsidP="003C16FB">
                    <w:pPr>
                      <w:rPr>
                        <w:rFonts w:cs="Arial"/>
                        <w:sz w:val="14"/>
                        <w:szCs w:val="14"/>
                      </w:rPr>
                    </w:pPr>
                    <w:r>
                      <w:rPr>
                        <w:rFonts w:ascii="Arial" w:hAnsi="Arial" w:cs="Arial"/>
                        <w:sz w:val="14"/>
                        <w:szCs w:val="14"/>
                      </w:rPr>
                      <w:t>TAB-10564/06.25</w:t>
                    </w:r>
                  </w:p>
                </w:txbxContent>
              </v:textbox>
              <w10:wrap anchory="margin"/>
              <w10:anchorlock/>
            </v:shape>
          </w:pict>
        </mc:Fallback>
      </mc:AlternateContent>
    </w:r>
    <w:r>
      <w:t xml:space="preserve">Version 1.0 - </w:t>
    </w:r>
    <w:sdt>
      <w:sdtPr>
        <w:id w:val="826864432"/>
        <w:docPartObj>
          <w:docPartGallery w:val="Page Numbers (Bottom of Page)"/>
          <w:docPartUnique/>
        </w:docPartObj>
      </w:sdtPr>
      <w:sdtEndPr/>
      <w:sdtContent>
        <w:sdt>
          <w:sdtPr>
            <w:id w:val="536314568"/>
            <w:docPartObj>
              <w:docPartGallery w:val="Page Numbers (Top of Page)"/>
              <w:docPartUnique/>
            </w:docPartObj>
          </w:sdtPr>
          <w:sdtEndPr/>
          <w:sdtContent>
            <w:r>
              <w:rPr>
                <w:lang w:val="de-DE"/>
              </w:rPr>
              <w:t xml:space="preserve">Seite </w:t>
            </w:r>
            <w:r>
              <w:rPr>
                <w:b/>
                <w:bCs/>
                <w:sz w:val="24"/>
                <w:szCs w:val="24"/>
              </w:rPr>
              <w:fldChar w:fldCharType="begin"/>
            </w:r>
            <w:r>
              <w:rPr>
                <w:b/>
                <w:bCs/>
              </w:rPr>
              <w:instrText>PAGE</w:instrText>
            </w:r>
            <w:r>
              <w:rPr>
                <w:b/>
                <w:bCs/>
                <w:sz w:val="24"/>
                <w:szCs w:val="24"/>
              </w:rPr>
              <w:fldChar w:fldCharType="separate"/>
            </w:r>
            <w:r w:rsidR="002A490B">
              <w:rPr>
                <w:b/>
                <w:bCs/>
                <w:noProof/>
              </w:rPr>
              <w:t>14</w:t>
            </w:r>
            <w:r>
              <w:rPr>
                <w:b/>
                <w:bCs/>
                <w:sz w:val="24"/>
                <w:szCs w:val="24"/>
              </w:rPr>
              <w:fldChar w:fldCharType="end"/>
            </w:r>
            <w:r>
              <w:rPr>
                <w:lang w:val="de-DE"/>
              </w:rPr>
              <w:t xml:space="preserve"> von </w:t>
            </w:r>
            <w:r>
              <w:rPr>
                <w:b/>
                <w:bCs/>
                <w:sz w:val="24"/>
                <w:szCs w:val="24"/>
              </w:rPr>
              <w:fldChar w:fldCharType="begin"/>
            </w:r>
            <w:r>
              <w:rPr>
                <w:b/>
                <w:bCs/>
              </w:rPr>
              <w:instrText>NUMPAGES</w:instrText>
            </w:r>
            <w:r>
              <w:rPr>
                <w:b/>
                <w:bCs/>
                <w:sz w:val="24"/>
                <w:szCs w:val="24"/>
              </w:rPr>
              <w:fldChar w:fldCharType="separate"/>
            </w:r>
            <w:r w:rsidR="002A490B">
              <w:rPr>
                <w:b/>
                <w:bCs/>
                <w:noProof/>
              </w:rPr>
              <w:t>14</w:t>
            </w:r>
            <w:r>
              <w:rPr>
                <w:b/>
                <w:bCs/>
                <w:sz w:val="24"/>
                <w:szCs w:val="24"/>
              </w:rPr>
              <w:fldChar w:fldCharType="end"/>
            </w:r>
          </w:sdtContent>
        </w:sdt>
      </w:sdtContent>
    </w:sdt>
  </w:p>
  <w:p w14:paraId="13D50E1B" w14:textId="3CBE51E8" w:rsidR="00E866AA" w:rsidRDefault="002A490B">
    <w:pPr>
      <w:spacing w:after="0" w:line="200" w:lineRule="exact"/>
      <w:rPr>
        <w:sz w:val="20"/>
        <w:szCs w:val="20"/>
      </w:rPr>
    </w:pPr>
    <w:r>
      <w:rPr>
        <w:noProof/>
      </w:rPr>
      <w:pict w14:anchorId="2C2BF0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41" type="#_x0000_t75" style="position:absolute;margin-left:348.85pt;margin-top:3.4pt;width:157.2pt;height:32.8pt;z-index:251659264;mso-position-horizontal-relative:text;mso-position-vertical-relative:text">
          <v:imagedata r:id="rId2" o:title="de_kofinanziert_von_der_europaischen_union_pos"/>
        </v:shape>
      </w:pict>
    </w:r>
  </w:p>
  <w:p w14:paraId="3E1125D9" w14:textId="77777777" w:rsidR="00000000" w:rsidRDefault="002A490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15F55" w14:textId="77777777" w:rsidR="00E866AA" w:rsidRDefault="00E866AA" w:rsidP="0024492E">
      <w:pPr>
        <w:spacing w:after="0" w:line="240" w:lineRule="auto"/>
      </w:pPr>
      <w:r>
        <w:separator/>
      </w:r>
    </w:p>
    <w:p w14:paraId="4F94EE9D" w14:textId="77777777" w:rsidR="00000000" w:rsidRDefault="002A490B"/>
  </w:footnote>
  <w:footnote w:type="continuationSeparator" w:id="0">
    <w:p w14:paraId="0214B9E4" w14:textId="77777777" w:rsidR="00E866AA" w:rsidRDefault="00E866AA" w:rsidP="0024492E">
      <w:pPr>
        <w:spacing w:after="0" w:line="240" w:lineRule="auto"/>
      </w:pPr>
      <w:r>
        <w:continuationSeparator/>
      </w:r>
    </w:p>
    <w:p w14:paraId="160A826D" w14:textId="77777777" w:rsidR="00000000" w:rsidRDefault="002A490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609A5"/>
    <w:multiLevelType w:val="multilevel"/>
    <w:tmpl w:val="285E1F66"/>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04943FB4"/>
    <w:multiLevelType w:val="multilevel"/>
    <w:tmpl w:val="6A0CBC3C"/>
    <w:lvl w:ilvl="0">
      <w:start w:val="1"/>
      <w:numFmt w:val="decimal"/>
      <w:lvlText w:val="%1."/>
      <w:lvlJc w:val="left"/>
      <w:pPr>
        <w:ind w:left="720" w:hanging="360"/>
      </w:pPr>
      <w:rPr>
        <w:rFonts w:eastAsia="Arial" w:hint="default"/>
        <w:sz w:val="32"/>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BD0269D"/>
    <w:multiLevelType w:val="multilevel"/>
    <w:tmpl w:val="B2A86598"/>
    <w:lvl w:ilvl="0">
      <w:start w:val="3"/>
      <w:numFmt w:val="decimal"/>
      <w:lvlText w:val="%1."/>
      <w:lvlJc w:val="left"/>
      <w:pPr>
        <w:ind w:left="720" w:hanging="360"/>
      </w:pPr>
      <w:rPr>
        <w:rFonts w:eastAsia="Arial"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D90434"/>
    <w:multiLevelType w:val="multilevel"/>
    <w:tmpl w:val="6A0CBC3C"/>
    <w:lvl w:ilvl="0">
      <w:start w:val="1"/>
      <w:numFmt w:val="decimal"/>
      <w:lvlText w:val="%1."/>
      <w:lvlJc w:val="left"/>
      <w:pPr>
        <w:ind w:left="720" w:hanging="360"/>
      </w:pPr>
      <w:rPr>
        <w:rFonts w:eastAsia="Arial" w:hint="default"/>
        <w:sz w:val="32"/>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4CC5550"/>
    <w:multiLevelType w:val="hybridMultilevel"/>
    <w:tmpl w:val="24928206"/>
    <w:lvl w:ilvl="0" w:tplc="04070001">
      <w:start w:val="1"/>
      <w:numFmt w:val="bullet"/>
      <w:lvlText w:val=""/>
      <w:lvlJc w:val="left"/>
      <w:pPr>
        <w:ind w:left="720" w:hanging="360"/>
      </w:pPr>
      <w:rPr>
        <w:rFonts w:ascii="Symbol" w:hAnsi="Symbol" w:hint="default"/>
      </w:rPr>
    </w:lvl>
    <w:lvl w:ilvl="1" w:tplc="912477BA">
      <w:numFmt w:val="bullet"/>
      <w:lvlText w:val="•"/>
      <w:lvlJc w:val="left"/>
      <w:pPr>
        <w:ind w:left="1440" w:hanging="360"/>
      </w:pPr>
      <w:rPr>
        <w:rFonts w:ascii="Arial" w:eastAsia="Arial" w:hAnsi="Arial" w:cs="Arial" w:hint="default"/>
        <w:color w:val="010101"/>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7AE7736"/>
    <w:multiLevelType w:val="hybridMultilevel"/>
    <w:tmpl w:val="3BF0C162"/>
    <w:lvl w:ilvl="0" w:tplc="75E095C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88105E2"/>
    <w:multiLevelType w:val="multilevel"/>
    <w:tmpl w:val="2E6A08FE"/>
    <w:styleLink w:val="NummerierungBericht"/>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2B71B7B"/>
    <w:multiLevelType w:val="multilevel"/>
    <w:tmpl w:val="09B0FEC2"/>
    <w:lvl w:ilvl="0">
      <w:start w:val="5"/>
      <w:numFmt w:val="decimal"/>
      <w:lvlText w:val="%1."/>
      <w:lvlJc w:val="left"/>
      <w:pPr>
        <w:ind w:left="720" w:hanging="360"/>
      </w:pPr>
      <w:rPr>
        <w:rFonts w:eastAsia="Arial" w:hint="default"/>
        <w:sz w:val="32"/>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B791665"/>
    <w:multiLevelType w:val="multilevel"/>
    <w:tmpl w:val="2E6A08FE"/>
    <w:numStyleLink w:val="NummerierungBericht"/>
  </w:abstractNum>
  <w:abstractNum w:abstractNumId="9" w15:restartNumberingAfterBreak="0">
    <w:nsid w:val="56E14122"/>
    <w:multiLevelType w:val="hybridMultilevel"/>
    <w:tmpl w:val="DFFC54C2"/>
    <w:lvl w:ilvl="0" w:tplc="633A25C6">
      <w:start w:val="1"/>
      <w:numFmt w:val="lowerLetter"/>
      <w:lvlText w:val="%1)"/>
      <w:lvlJc w:val="left"/>
      <w:pPr>
        <w:ind w:left="606"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70019" w:tentative="1">
      <w:start w:val="1"/>
      <w:numFmt w:val="lowerLetter"/>
      <w:lvlText w:val="%2."/>
      <w:lvlJc w:val="left"/>
      <w:pPr>
        <w:ind w:left="1326" w:hanging="360"/>
      </w:pPr>
    </w:lvl>
    <w:lvl w:ilvl="2" w:tplc="0407001B" w:tentative="1">
      <w:start w:val="1"/>
      <w:numFmt w:val="lowerRoman"/>
      <w:lvlText w:val="%3."/>
      <w:lvlJc w:val="right"/>
      <w:pPr>
        <w:ind w:left="2046" w:hanging="180"/>
      </w:pPr>
    </w:lvl>
    <w:lvl w:ilvl="3" w:tplc="0407000F" w:tentative="1">
      <w:start w:val="1"/>
      <w:numFmt w:val="decimal"/>
      <w:lvlText w:val="%4."/>
      <w:lvlJc w:val="left"/>
      <w:pPr>
        <w:ind w:left="2766" w:hanging="360"/>
      </w:pPr>
    </w:lvl>
    <w:lvl w:ilvl="4" w:tplc="04070019" w:tentative="1">
      <w:start w:val="1"/>
      <w:numFmt w:val="lowerLetter"/>
      <w:lvlText w:val="%5."/>
      <w:lvlJc w:val="left"/>
      <w:pPr>
        <w:ind w:left="3486" w:hanging="360"/>
      </w:pPr>
    </w:lvl>
    <w:lvl w:ilvl="5" w:tplc="0407001B" w:tentative="1">
      <w:start w:val="1"/>
      <w:numFmt w:val="lowerRoman"/>
      <w:lvlText w:val="%6."/>
      <w:lvlJc w:val="right"/>
      <w:pPr>
        <w:ind w:left="4206" w:hanging="180"/>
      </w:pPr>
    </w:lvl>
    <w:lvl w:ilvl="6" w:tplc="0407000F" w:tentative="1">
      <w:start w:val="1"/>
      <w:numFmt w:val="decimal"/>
      <w:lvlText w:val="%7."/>
      <w:lvlJc w:val="left"/>
      <w:pPr>
        <w:ind w:left="4926" w:hanging="360"/>
      </w:pPr>
    </w:lvl>
    <w:lvl w:ilvl="7" w:tplc="04070019" w:tentative="1">
      <w:start w:val="1"/>
      <w:numFmt w:val="lowerLetter"/>
      <w:lvlText w:val="%8."/>
      <w:lvlJc w:val="left"/>
      <w:pPr>
        <w:ind w:left="5646" w:hanging="360"/>
      </w:pPr>
    </w:lvl>
    <w:lvl w:ilvl="8" w:tplc="0407001B" w:tentative="1">
      <w:start w:val="1"/>
      <w:numFmt w:val="lowerRoman"/>
      <w:lvlText w:val="%9."/>
      <w:lvlJc w:val="right"/>
      <w:pPr>
        <w:ind w:left="6366" w:hanging="180"/>
      </w:pPr>
    </w:lvl>
  </w:abstractNum>
  <w:abstractNum w:abstractNumId="10" w15:restartNumberingAfterBreak="0">
    <w:nsid w:val="5DC93B3B"/>
    <w:multiLevelType w:val="hybridMultilevel"/>
    <w:tmpl w:val="72407B86"/>
    <w:lvl w:ilvl="0" w:tplc="57384FAE">
      <w:start w:val="2"/>
      <w:numFmt w:val="bullet"/>
      <w:lvlText w:val="-"/>
      <w:lvlJc w:val="left"/>
      <w:pPr>
        <w:ind w:left="360" w:hanging="360"/>
      </w:pPr>
      <w:rPr>
        <w:rFonts w:ascii="Arial" w:eastAsiaTheme="minorHAnsi"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62AC2E9D"/>
    <w:multiLevelType w:val="hybridMultilevel"/>
    <w:tmpl w:val="46C0C668"/>
    <w:lvl w:ilvl="0" w:tplc="04070005">
      <w:start w:val="1"/>
      <w:numFmt w:val="bullet"/>
      <w:lvlText w:val=""/>
      <w:lvlJc w:val="left"/>
      <w:pPr>
        <w:ind w:left="360" w:hanging="360"/>
      </w:pPr>
      <w:rPr>
        <w:rFonts w:ascii="Wingdings" w:hAnsi="Wingdings" w:hint="default"/>
        <w:b w:val="0"/>
        <w:i w:val="0"/>
        <w:strike w:val="0"/>
        <w:dstrike w:val="0"/>
        <w:color w:val="000000"/>
        <w:sz w:val="22"/>
        <w:szCs w:val="22"/>
        <w:u w:val="none" w:color="000000"/>
        <w:bdr w:val="none" w:sz="0" w:space="0" w:color="auto"/>
        <w:shd w:val="clear" w:color="auto" w:fill="auto"/>
        <w:vertAlign w:val="baseline"/>
      </w:rPr>
    </w:lvl>
    <w:lvl w:ilvl="1" w:tplc="04070019">
      <w:start w:val="1"/>
      <w:numFmt w:val="lowerLetter"/>
      <w:lvlText w:val="%2."/>
      <w:lvlJc w:val="left"/>
      <w:pPr>
        <w:ind w:left="1425" w:hanging="360"/>
      </w:pPr>
    </w:lvl>
    <w:lvl w:ilvl="2" w:tplc="0407001B">
      <w:start w:val="1"/>
      <w:numFmt w:val="lowerRoman"/>
      <w:lvlText w:val="%3."/>
      <w:lvlJc w:val="right"/>
      <w:pPr>
        <w:ind w:left="2145" w:hanging="180"/>
      </w:pPr>
    </w:lvl>
    <w:lvl w:ilvl="3" w:tplc="0407000F" w:tentative="1">
      <w:start w:val="1"/>
      <w:numFmt w:val="decimal"/>
      <w:lvlText w:val="%4."/>
      <w:lvlJc w:val="left"/>
      <w:pPr>
        <w:ind w:left="2865" w:hanging="360"/>
      </w:pPr>
    </w:lvl>
    <w:lvl w:ilvl="4" w:tplc="04070019" w:tentative="1">
      <w:start w:val="1"/>
      <w:numFmt w:val="lowerLetter"/>
      <w:lvlText w:val="%5."/>
      <w:lvlJc w:val="left"/>
      <w:pPr>
        <w:ind w:left="3585" w:hanging="360"/>
      </w:pPr>
    </w:lvl>
    <w:lvl w:ilvl="5" w:tplc="0407001B" w:tentative="1">
      <w:start w:val="1"/>
      <w:numFmt w:val="lowerRoman"/>
      <w:lvlText w:val="%6."/>
      <w:lvlJc w:val="right"/>
      <w:pPr>
        <w:ind w:left="4305" w:hanging="180"/>
      </w:pPr>
    </w:lvl>
    <w:lvl w:ilvl="6" w:tplc="0407000F" w:tentative="1">
      <w:start w:val="1"/>
      <w:numFmt w:val="decimal"/>
      <w:lvlText w:val="%7."/>
      <w:lvlJc w:val="left"/>
      <w:pPr>
        <w:ind w:left="5025" w:hanging="360"/>
      </w:pPr>
    </w:lvl>
    <w:lvl w:ilvl="7" w:tplc="04070019" w:tentative="1">
      <w:start w:val="1"/>
      <w:numFmt w:val="lowerLetter"/>
      <w:lvlText w:val="%8."/>
      <w:lvlJc w:val="left"/>
      <w:pPr>
        <w:ind w:left="5745" w:hanging="360"/>
      </w:pPr>
    </w:lvl>
    <w:lvl w:ilvl="8" w:tplc="0407001B" w:tentative="1">
      <w:start w:val="1"/>
      <w:numFmt w:val="lowerRoman"/>
      <w:lvlText w:val="%9."/>
      <w:lvlJc w:val="right"/>
      <w:pPr>
        <w:ind w:left="6465" w:hanging="180"/>
      </w:pPr>
    </w:lvl>
  </w:abstractNum>
  <w:abstractNum w:abstractNumId="12" w15:restartNumberingAfterBreak="0">
    <w:nsid w:val="66EB0FF1"/>
    <w:multiLevelType w:val="hybridMultilevel"/>
    <w:tmpl w:val="77323730"/>
    <w:lvl w:ilvl="0" w:tplc="73E6CC42">
      <w:start w:val="3"/>
      <w:numFmt w:val="bullet"/>
      <w:lvlText w:val="-"/>
      <w:lvlJc w:val="left"/>
      <w:pPr>
        <w:ind w:left="720" w:hanging="360"/>
      </w:pPr>
      <w:rPr>
        <w:rFonts w:ascii="Arial" w:eastAsiaTheme="minorHAns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EC65F7B"/>
    <w:multiLevelType w:val="hybridMultilevel"/>
    <w:tmpl w:val="AA226CE0"/>
    <w:lvl w:ilvl="0" w:tplc="6178BC7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22B3CC7"/>
    <w:multiLevelType w:val="multilevel"/>
    <w:tmpl w:val="B2A86598"/>
    <w:lvl w:ilvl="0">
      <w:start w:val="3"/>
      <w:numFmt w:val="decimal"/>
      <w:lvlText w:val="%1."/>
      <w:lvlJc w:val="left"/>
      <w:pPr>
        <w:ind w:left="720" w:hanging="360"/>
      </w:pPr>
      <w:rPr>
        <w:rFonts w:eastAsia="Arial" w:hint="default"/>
        <w:sz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9C30738"/>
    <w:multiLevelType w:val="multilevel"/>
    <w:tmpl w:val="C3A0741A"/>
    <w:lvl w:ilvl="0">
      <w:start w:val="4"/>
      <w:numFmt w:val="decimal"/>
      <w:lvlText w:val="%1."/>
      <w:lvlJc w:val="left"/>
      <w:pPr>
        <w:ind w:left="720" w:hanging="360"/>
      </w:pPr>
      <w:rPr>
        <w:rFonts w:eastAsia="Arial" w:hint="default"/>
        <w:sz w:val="32"/>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3"/>
  </w:num>
  <w:num w:numId="3">
    <w:abstractNumId w:val="10"/>
  </w:num>
  <w:num w:numId="4">
    <w:abstractNumId w:val="14"/>
  </w:num>
  <w:num w:numId="5">
    <w:abstractNumId w:val="11"/>
  </w:num>
  <w:num w:numId="6">
    <w:abstractNumId w:val="9"/>
  </w:num>
  <w:num w:numId="7">
    <w:abstractNumId w:val="5"/>
  </w:num>
  <w:num w:numId="8">
    <w:abstractNumId w:val="4"/>
  </w:num>
  <w:num w:numId="9">
    <w:abstractNumId w:val="12"/>
  </w:num>
  <w:num w:numId="10">
    <w:abstractNumId w:val="0"/>
  </w:num>
  <w:num w:numId="11">
    <w:abstractNumId w:val="6"/>
  </w:num>
  <w:num w:numId="12">
    <w:abstractNumId w:val="8"/>
  </w:num>
  <w:num w:numId="13">
    <w:abstractNumId w:val="1"/>
  </w:num>
  <w:num w:numId="14">
    <w:abstractNumId w:val="0"/>
  </w:num>
  <w:num w:numId="15">
    <w:abstractNumId w:val="0"/>
  </w:num>
  <w:num w:numId="16">
    <w:abstractNumId w:val="0"/>
  </w:num>
  <w:num w:numId="17">
    <w:abstractNumId w:val="2"/>
  </w:num>
  <w:num w:numId="18">
    <w:abstractNumId w:val="15"/>
  </w:num>
  <w:num w:numId="19">
    <w:abstractNumId w:val="0"/>
  </w:num>
  <w:num w:numId="20">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MUEN Eckstorff, Susanne">
    <w15:presenceInfo w15:providerId="None" w15:userId="TMUEN Eckstorff, Susan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10242"/>
    <o:shapelayout v:ext="edit">
      <o:idmap v:ext="edit" data="1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0BD"/>
    <w:rsid w:val="00005825"/>
    <w:rsid w:val="0000795A"/>
    <w:rsid w:val="00040C17"/>
    <w:rsid w:val="000741D2"/>
    <w:rsid w:val="00094550"/>
    <w:rsid w:val="000D25AD"/>
    <w:rsid w:val="0012071E"/>
    <w:rsid w:val="001F64F3"/>
    <w:rsid w:val="00226BA4"/>
    <w:rsid w:val="0024492E"/>
    <w:rsid w:val="00246C79"/>
    <w:rsid w:val="002608BC"/>
    <w:rsid w:val="00290A05"/>
    <w:rsid w:val="002A490B"/>
    <w:rsid w:val="002E2DB5"/>
    <w:rsid w:val="002E559B"/>
    <w:rsid w:val="002E726D"/>
    <w:rsid w:val="00381A05"/>
    <w:rsid w:val="0039027C"/>
    <w:rsid w:val="003C16FB"/>
    <w:rsid w:val="003F5832"/>
    <w:rsid w:val="004400BD"/>
    <w:rsid w:val="00452AF3"/>
    <w:rsid w:val="00473DDA"/>
    <w:rsid w:val="004A5890"/>
    <w:rsid w:val="004E51AE"/>
    <w:rsid w:val="004F6C08"/>
    <w:rsid w:val="004F745D"/>
    <w:rsid w:val="00517871"/>
    <w:rsid w:val="00531EA1"/>
    <w:rsid w:val="00533D8D"/>
    <w:rsid w:val="00542103"/>
    <w:rsid w:val="00553FB3"/>
    <w:rsid w:val="005603D0"/>
    <w:rsid w:val="005A7634"/>
    <w:rsid w:val="005D4C58"/>
    <w:rsid w:val="0061346E"/>
    <w:rsid w:val="00625336"/>
    <w:rsid w:val="00646F4F"/>
    <w:rsid w:val="00650D21"/>
    <w:rsid w:val="006F0142"/>
    <w:rsid w:val="00744BAF"/>
    <w:rsid w:val="0077222F"/>
    <w:rsid w:val="007A42FC"/>
    <w:rsid w:val="007B0B25"/>
    <w:rsid w:val="007F483A"/>
    <w:rsid w:val="008063C0"/>
    <w:rsid w:val="0081470C"/>
    <w:rsid w:val="00845209"/>
    <w:rsid w:val="00845986"/>
    <w:rsid w:val="00850EA2"/>
    <w:rsid w:val="00886DFC"/>
    <w:rsid w:val="008A45BC"/>
    <w:rsid w:val="008E33B6"/>
    <w:rsid w:val="00900CD2"/>
    <w:rsid w:val="009152BF"/>
    <w:rsid w:val="0092762B"/>
    <w:rsid w:val="00930889"/>
    <w:rsid w:val="009668F6"/>
    <w:rsid w:val="00977556"/>
    <w:rsid w:val="009B0C26"/>
    <w:rsid w:val="00A1511A"/>
    <w:rsid w:val="00A16FC6"/>
    <w:rsid w:val="00A43713"/>
    <w:rsid w:val="00A71979"/>
    <w:rsid w:val="00A77AD5"/>
    <w:rsid w:val="00AE65B3"/>
    <w:rsid w:val="00AF2550"/>
    <w:rsid w:val="00B03D93"/>
    <w:rsid w:val="00B43612"/>
    <w:rsid w:val="00B938A8"/>
    <w:rsid w:val="00BA2F9F"/>
    <w:rsid w:val="00BA6387"/>
    <w:rsid w:val="00BC7781"/>
    <w:rsid w:val="00C057A4"/>
    <w:rsid w:val="00C05E0F"/>
    <w:rsid w:val="00C23925"/>
    <w:rsid w:val="00C34DEE"/>
    <w:rsid w:val="00C45AB8"/>
    <w:rsid w:val="00C5257B"/>
    <w:rsid w:val="00C70082"/>
    <w:rsid w:val="00CB65D7"/>
    <w:rsid w:val="00D261C2"/>
    <w:rsid w:val="00D428B0"/>
    <w:rsid w:val="00D67BB1"/>
    <w:rsid w:val="00D96F9F"/>
    <w:rsid w:val="00DB33B5"/>
    <w:rsid w:val="00DF0A48"/>
    <w:rsid w:val="00DF258D"/>
    <w:rsid w:val="00DF7D06"/>
    <w:rsid w:val="00E13E0B"/>
    <w:rsid w:val="00E32DC4"/>
    <w:rsid w:val="00E33826"/>
    <w:rsid w:val="00E866AA"/>
    <w:rsid w:val="00EB2CE0"/>
    <w:rsid w:val="00EC1275"/>
    <w:rsid w:val="00EF3FEF"/>
    <w:rsid w:val="00FA4CF3"/>
    <w:rsid w:val="00FA4D29"/>
    <w:rsid w:val="00FA6832"/>
    <w:rsid w:val="00FD3EC9"/>
    <w:rsid w:val="00FE1B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14:docId w14:val="6D6012A6"/>
  <w15:chartTrackingRefBased/>
  <w15:docId w15:val="{182EC8F9-EBCE-489A-9E36-FC3EF3A6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400BD"/>
    <w:pPr>
      <w:widowControl w:val="0"/>
      <w:spacing w:after="200" w:line="276" w:lineRule="auto"/>
    </w:pPr>
    <w:rPr>
      <w:lang w:val="en-US"/>
    </w:rPr>
  </w:style>
  <w:style w:type="paragraph" w:styleId="berschrift1">
    <w:name w:val="heading 1"/>
    <w:basedOn w:val="Standard"/>
    <w:next w:val="Standard"/>
    <w:link w:val="berschrift1Zchn"/>
    <w:uiPriority w:val="9"/>
    <w:qFormat/>
    <w:rsid w:val="004400BD"/>
    <w:pPr>
      <w:keepNext/>
      <w:keepLines/>
      <w:numPr>
        <w:numId w:val="10"/>
      </w:numPr>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741D2"/>
    <w:pPr>
      <w:keepNext/>
      <w:keepLines/>
      <w:numPr>
        <w:ilvl w:val="1"/>
        <w:numId w:val="10"/>
      </w:numPr>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938A8"/>
    <w:pPr>
      <w:keepNext/>
      <w:keepLines/>
      <w:numPr>
        <w:ilvl w:val="2"/>
        <w:numId w:val="10"/>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900CD2"/>
    <w:pPr>
      <w:keepNext/>
      <w:keepLines/>
      <w:numPr>
        <w:ilvl w:val="3"/>
        <w:numId w:val="10"/>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00CD2"/>
    <w:pPr>
      <w:keepNext/>
      <w:keepLines/>
      <w:numPr>
        <w:ilvl w:val="4"/>
        <w:numId w:val="10"/>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900CD2"/>
    <w:pPr>
      <w:keepNext/>
      <w:keepLines/>
      <w:numPr>
        <w:ilvl w:val="5"/>
        <w:numId w:val="10"/>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900CD2"/>
    <w:pPr>
      <w:keepNext/>
      <w:keepLines/>
      <w:numPr>
        <w:ilvl w:val="6"/>
        <w:numId w:val="10"/>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900CD2"/>
    <w:pPr>
      <w:keepNext/>
      <w:keepLines/>
      <w:numPr>
        <w:ilvl w:val="7"/>
        <w:numId w:val="10"/>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900CD2"/>
    <w:pPr>
      <w:keepNext/>
      <w:keepLines/>
      <w:numPr>
        <w:ilvl w:val="8"/>
        <w:numId w:val="1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400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400BD"/>
    <w:rPr>
      <w:lang w:val="en-US"/>
    </w:rPr>
  </w:style>
  <w:style w:type="paragraph" w:styleId="Listenabsatz">
    <w:name w:val="List Paragraph"/>
    <w:basedOn w:val="Standard"/>
    <w:uiPriority w:val="34"/>
    <w:qFormat/>
    <w:rsid w:val="004400BD"/>
    <w:pPr>
      <w:ind w:left="720"/>
      <w:contextualSpacing/>
    </w:pPr>
  </w:style>
  <w:style w:type="character" w:styleId="Kommentarzeichen">
    <w:name w:val="annotation reference"/>
    <w:basedOn w:val="Absatz-Standardschriftart"/>
    <w:uiPriority w:val="99"/>
    <w:semiHidden/>
    <w:unhideWhenUsed/>
    <w:rsid w:val="004400BD"/>
    <w:rPr>
      <w:sz w:val="16"/>
      <w:szCs w:val="16"/>
    </w:rPr>
  </w:style>
  <w:style w:type="paragraph" w:styleId="Kommentartext">
    <w:name w:val="annotation text"/>
    <w:basedOn w:val="Standard"/>
    <w:link w:val="KommentartextZchn"/>
    <w:uiPriority w:val="99"/>
    <w:unhideWhenUsed/>
    <w:rsid w:val="004400BD"/>
    <w:pPr>
      <w:spacing w:line="240" w:lineRule="auto"/>
    </w:pPr>
    <w:rPr>
      <w:sz w:val="20"/>
      <w:szCs w:val="20"/>
    </w:rPr>
  </w:style>
  <w:style w:type="character" w:customStyle="1" w:styleId="KommentartextZchn">
    <w:name w:val="Kommentartext Zchn"/>
    <w:basedOn w:val="Absatz-Standardschriftart"/>
    <w:link w:val="Kommentartext"/>
    <w:uiPriority w:val="99"/>
    <w:rsid w:val="004400BD"/>
    <w:rPr>
      <w:sz w:val="20"/>
      <w:szCs w:val="20"/>
      <w:lang w:val="en-US"/>
    </w:rPr>
  </w:style>
  <w:style w:type="paragraph" w:styleId="Sprechblasentext">
    <w:name w:val="Balloon Text"/>
    <w:basedOn w:val="Standard"/>
    <w:link w:val="SprechblasentextZchn"/>
    <w:uiPriority w:val="99"/>
    <w:semiHidden/>
    <w:unhideWhenUsed/>
    <w:rsid w:val="004400B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400BD"/>
    <w:rPr>
      <w:rFonts w:ascii="Segoe UI" w:hAnsi="Segoe UI" w:cs="Segoe UI"/>
      <w:sz w:val="18"/>
      <w:szCs w:val="18"/>
      <w:lang w:val="en-US"/>
    </w:rPr>
  </w:style>
  <w:style w:type="character" w:customStyle="1" w:styleId="berschrift1Zchn">
    <w:name w:val="Überschrift 1 Zchn"/>
    <w:basedOn w:val="Absatz-Standardschriftart"/>
    <w:link w:val="berschrift1"/>
    <w:uiPriority w:val="9"/>
    <w:rsid w:val="004400BD"/>
    <w:rPr>
      <w:rFonts w:asciiTheme="majorHAnsi" w:eastAsiaTheme="majorEastAsia" w:hAnsiTheme="majorHAnsi" w:cstheme="majorBidi"/>
      <w:color w:val="2E74B5" w:themeColor="accent1" w:themeShade="BF"/>
      <w:sz w:val="32"/>
      <w:szCs w:val="32"/>
      <w:lang w:val="en-US"/>
    </w:rPr>
  </w:style>
  <w:style w:type="paragraph" w:styleId="Titel">
    <w:name w:val="Title"/>
    <w:basedOn w:val="Standard"/>
    <w:next w:val="Standard"/>
    <w:link w:val="TitelZchn"/>
    <w:uiPriority w:val="10"/>
    <w:qFormat/>
    <w:rsid w:val="004400B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400BD"/>
    <w:rPr>
      <w:rFonts w:asciiTheme="majorHAnsi" w:eastAsiaTheme="majorEastAsia" w:hAnsiTheme="majorHAnsi" w:cstheme="majorBidi"/>
      <w:spacing w:val="-10"/>
      <w:kern w:val="28"/>
      <w:sz w:val="56"/>
      <w:szCs w:val="56"/>
      <w:lang w:val="en-US"/>
    </w:rPr>
  </w:style>
  <w:style w:type="paragraph" w:styleId="Inhaltsverzeichnisberschrift">
    <w:name w:val="TOC Heading"/>
    <w:basedOn w:val="berschrift1"/>
    <w:next w:val="Standard"/>
    <w:uiPriority w:val="39"/>
    <w:unhideWhenUsed/>
    <w:qFormat/>
    <w:rsid w:val="0024492E"/>
    <w:pPr>
      <w:widowControl/>
      <w:spacing w:line="259" w:lineRule="auto"/>
      <w:outlineLvl w:val="9"/>
    </w:pPr>
    <w:rPr>
      <w:lang w:val="de-DE" w:eastAsia="de-DE"/>
    </w:rPr>
  </w:style>
  <w:style w:type="paragraph" w:styleId="Verzeichnis1">
    <w:name w:val="toc 1"/>
    <w:basedOn w:val="Standard"/>
    <w:next w:val="Standard"/>
    <w:autoRedefine/>
    <w:uiPriority w:val="39"/>
    <w:unhideWhenUsed/>
    <w:rsid w:val="0024492E"/>
    <w:pPr>
      <w:spacing w:after="100"/>
    </w:pPr>
  </w:style>
  <w:style w:type="character" w:styleId="Hyperlink">
    <w:name w:val="Hyperlink"/>
    <w:basedOn w:val="Absatz-Standardschriftart"/>
    <w:uiPriority w:val="99"/>
    <w:unhideWhenUsed/>
    <w:rsid w:val="0024492E"/>
    <w:rPr>
      <w:color w:val="0563C1" w:themeColor="hyperlink"/>
      <w:u w:val="single"/>
    </w:rPr>
  </w:style>
  <w:style w:type="paragraph" w:styleId="Fuzeile">
    <w:name w:val="footer"/>
    <w:basedOn w:val="Standard"/>
    <w:link w:val="FuzeileZchn"/>
    <w:uiPriority w:val="99"/>
    <w:unhideWhenUsed/>
    <w:rsid w:val="0024492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4492E"/>
    <w:rPr>
      <w:lang w:val="en-US"/>
    </w:rPr>
  </w:style>
  <w:style w:type="character" w:customStyle="1" w:styleId="berschrift2Zchn">
    <w:name w:val="Überschrift 2 Zchn"/>
    <w:basedOn w:val="Absatz-Standardschriftart"/>
    <w:link w:val="berschrift2"/>
    <w:uiPriority w:val="9"/>
    <w:rsid w:val="000741D2"/>
    <w:rPr>
      <w:rFonts w:asciiTheme="majorHAnsi" w:eastAsiaTheme="majorEastAsia" w:hAnsiTheme="majorHAnsi" w:cstheme="majorBidi"/>
      <w:color w:val="2E74B5" w:themeColor="accent1" w:themeShade="BF"/>
      <w:sz w:val="26"/>
      <w:szCs w:val="26"/>
      <w:lang w:val="en-US"/>
    </w:rPr>
  </w:style>
  <w:style w:type="table" w:styleId="Tabellenraster">
    <w:name w:val="Table Grid"/>
    <w:basedOn w:val="NormaleTabelle"/>
    <w:uiPriority w:val="59"/>
    <w:rsid w:val="001207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6">
    <w:name w:val="Grid Table 1 Light Accent 6"/>
    <w:basedOn w:val="NormaleTabelle"/>
    <w:uiPriority w:val="46"/>
    <w:rsid w:val="0012071E"/>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4Akzent3">
    <w:name w:val="Grid Table 4 Accent 3"/>
    <w:basedOn w:val="NormaleTabelle"/>
    <w:uiPriority w:val="49"/>
    <w:rsid w:val="0012071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Verzeichnis2">
    <w:name w:val="toc 2"/>
    <w:basedOn w:val="Standard"/>
    <w:next w:val="Standard"/>
    <w:autoRedefine/>
    <w:uiPriority w:val="39"/>
    <w:unhideWhenUsed/>
    <w:rsid w:val="00C05E0F"/>
    <w:pPr>
      <w:tabs>
        <w:tab w:val="left" w:pos="880"/>
        <w:tab w:val="right" w:leader="dot" w:pos="9062"/>
      </w:tabs>
      <w:spacing w:after="100"/>
    </w:pPr>
  </w:style>
  <w:style w:type="character" w:customStyle="1" w:styleId="berschrift3Zchn">
    <w:name w:val="Überschrift 3 Zchn"/>
    <w:basedOn w:val="Absatz-Standardschriftart"/>
    <w:link w:val="berschrift3"/>
    <w:uiPriority w:val="9"/>
    <w:rsid w:val="00B938A8"/>
    <w:rPr>
      <w:rFonts w:asciiTheme="majorHAnsi" w:eastAsiaTheme="majorEastAsia" w:hAnsiTheme="majorHAnsi" w:cstheme="majorBidi"/>
      <w:color w:val="1F4D78" w:themeColor="accent1" w:themeShade="7F"/>
      <w:sz w:val="24"/>
      <w:szCs w:val="24"/>
      <w:lang w:val="en-US"/>
    </w:rPr>
  </w:style>
  <w:style w:type="paragraph" w:styleId="Verzeichnis3">
    <w:name w:val="toc 3"/>
    <w:basedOn w:val="Standard"/>
    <w:next w:val="Standard"/>
    <w:autoRedefine/>
    <w:uiPriority w:val="39"/>
    <w:unhideWhenUsed/>
    <w:rsid w:val="00C05E0F"/>
    <w:pPr>
      <w:tabs>
        <w:tab w:val="left" w:pos="880"/>
        <w:tab w:val="right" w:leader="dot" w:pos="9062"/>
      </w:tabs>
      <w:spacing w:after="100"/>
    </w:pPr>
  </w:style>
  <w:style w:type="character" w:customStyle="1" w:styleId="berschrift4Zchn">
    <w:name w:val="Überschrift 4 Zchn"/>
    <w:basedOn w:val="Absatz-Standardschriftart"/>
    <w:link w:val="berschrift4"/>
    <w:uiPriority w:val="9"/>
    <w:semiHidden/>
    <w:rsid w:val="00900CD2"/>
    <w:rPr>
      <w:rFonts w:asciiTheme="majorHAnsi" w:eastAsiaTheme="majorEastAsia" w:hAnsiTheme="majorHAnsi" w:cstheme="majorBidi"/>
      <w:i/>
      <w:iCs/>
      <w:color w:val="2E74B5" w:themeColor="accent1" w:themeShade="BF"/>
      <w:lang w:val="en-US"/>
    </w:rPr>
  </w:style>
  <w:style w:type="character" w:customStyle="1" w:styleId="berschrift5Zchn">
    <w:name w:val="Überschrift 5 Zchn"/>
    <w:basedOn w:val="Absatz-Standardschriftart"/>
    <w:link w:val="berschrift5"/>
    <w:uiPriority w:val="9"/>
    <w:semiHidden/>
    <w:rsid w:val="00900CD2"/>
    <w:rPr>
      <w:rFonts w:asciiTheme="majorHAnsi" w:eastAsiaTheme="majorEastAsia" w:hAnsiTheme="majorHAnsi" w:cstheme="majorBidi"/>
      <w:color w:val="2E74B5" w:themeColor="accent1" w:themeShade="BF"/>
      <w:lang w:val="en-US"/>
    </w:rPr>
  </w:style>
  <w:style w:type="character" w:customStyle="1" w:styleId="berschrift6Zchn">
    <w:name w:val="Überschrift 6 Zchn"/>
    <w:basedOn w:val="Absatz-Standardschriftart"/>
    <w:link w:val="berschrift6"/>
    <w:uiPriority w:val="9"/>
    <w:semiHidden/>
    <w:rsid w:val="00900CD2"/>
    <w:rPr>
      <w:rFonts w:asciiTheme="majorHAnsi" w:eastAsiaTheme="majorEastAsia" w:hAnsiTheme="majorHAnsi" w:cstheme="majorBidi"/>
      <w:color w:val="1F4D78" w:themeColor="accent1" w:themeShade="7F"/>
      <w:lang w:val="en-US"/>
    </w:rPr>
  </w:style>
  <w:style w:type="character" w:customStyle="1" w:styleId="berschrift7Zchn">
    <w:name w:val="Überschrift 7 Zchn"/>
    <w:basedOn w:val="Absatz-Standardschriftart"/>
    <w:link w:val="berschrift7"/>
    <w:uiPriority w:val="9"/>
    <w:semiHidden/>
    <w:rsid w:val="00900CD2"/>
    <w:rPr>
      <w:rFonts w:asciiTheme="majorHAnsi" w:eastAsiaTheme="majorEastAsia" w:hAnsiTheme="majorHAnsi" w:cstheme="majorBidi"/>
      <w:i/>
      <w:iCs/>
      <w:color w:val="1F4D78" w:themeColor="accent1" w:themeShade="7F"/>
      <w:lang w:val="en-US"/>
    </w:rPr>
  </w:style>
  <w:style w:type="character" w:customStyle="1" w:styleId="berschrift8Zchn">
    <w:name w:val="Überschrift 8 Zchn"/>
    <w:basedOn w:val="Absatz-Standardschriftart"/>
    <w:link w:val="berschrift8"/>
    <w:uiPriority w:val="9"/>
    <w:semiHidden/>
    <w:rsid w:val="00900CD2"/>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uiPriority w:val="9"/>
    <w:semiHidden/>
    <w:rsid w:val="00900CD2"/>
    <w:rPr>
      <w:rFonts w:asciiTheme="majorHAnsi" w:eastAsiaTheme="majorEastAsia" w:hAnsiTheme="majorHAnsi" w:cstheme="majorBidi"/>
      <w:i/>
      <w:iCs/>
      <w:color w:val="272727" w:themeColor="text1" w:themeTint="D8"/>
      <w:sz w:val="21"/>
      <w:szCs w:val="21"/>
      <w:lang w:val="en-US"/>
    </w:rPr>
  </w:style>
  <w:style w:type="paragraph" w:styleId="Kommentarthema">
    <w:name w:val="annotation subject"/>
    <w:basedOn w:val="Kommentartext"/>
    <w:next w:val="Kommentartext"/>
    <w:link w:val="KommentarthemaZchn"/>
    <w:uiPriority w:val="99"/>
    <w:semiHidden/>
    <w:unhideWhenUsed/>
    <w:rsid w:val="007F483A"/>
    <w:rPr>
      <w:b/>
      <w:bCs/>
    </w:rPr>
  </w:style>
  <w:style w:type="character" w:customStyle="1" w:styleId="KommentarthemaZchn">
    <w:name w:val="Kommentarthema Zchn"/>
    <w:basedOn w:val="KommentartextZchn"/>
    <w:link w:val="Kommentarthema"/>
    <w:uiPriority w:val="99"/>
    <w:semiHidden/>
    <w:rsid w:val="007F483A"/>
    <w:rPr>
      <w:b/>
      <w:bCs/>
      <w:sz w:val="20"/>
      <w:szCs w:val="20"/>
      <w:lang w:val="en-US"/>
    </w:rPr>
  </w:style>
  <w:style w:type="numbering" w:customStyle="1" w:styleId="NummerierungBericht">
    <w:name w:val="Nummerierung Bericht"/>
    <w:basedOn w:val="KeineListe"/>
    <w:uiPriority w:val="99"/>
    <w:rsid w:val="005603D0"/>
    <w:pPr>
      <w:numPr>
        <w:numId w:val="11"/>
      </w:numPr>
    </w:pPr>
  </w:style>
  <w:style w:type="paragraph" w:styleId="berarbeitung">
    <w:name w:val="Revision"/>
    <w:hidden/>
    <w:uiPriority w:val="99"/>
    <w:semiHidden/>
    <w:rsid w:val="0081470C"/>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45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microsoft.com/office/2016/09/relationships/commentsIds" Target="commentsIds.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AAB65-E8FD-42AF-8CA4-E8590E3C4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2197</Words>
  <Characters>13846</Characters>
  <Application>Microsoft Office Word</Application>
  <DocSecurity>0</DocSecurity>
  <Lines>115</Lines>
  <Paragraphs>32</Paragraphs>
  <ScaleCrop>false</ScaleCrop>
  <HeadingPairs>
    <vt:vector size="2" baseType="variant">
      <vt:variant>
        <vt:lpstr>Titel</vt:lpstr>
      </vt:variant>
      <vt:variant>
        <vt:i4>1</vt:i4>
      </vt:variant>
    </vt:vector>
  </HeadingPairs>
  <TitlesOfParts>
    <vt:vector size="1" baseType="lpstr">
      <vt:lpstr>Vorlage Beratungsbericht</vt:lpstr>
    </vt:vector>
  </TitlesOfParts>
  <Company>TH</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 Beratungsbericht</dc:title>
  <dc:subject/>
  <dc:creator>TMUENF</dc:creator>
  <cp:keywords/>
  <dc:description/>
  <cp:lastModifiedBy>Oetjeng Anne</cp:lastModifiedBy>
  <cp:revision>6</cp:revision>
  <cp:lastPrinted>2023-01-10T15:27:00Z</cp:lastPrinted>
  <dcterms:created xsi:type="dcterms:W3CDTF">2025-06-26T07:01:00Z</dcterms:created>
  <dcterms:modified xsi:type="dcterms:W3CDTF">2025-06-26T11:06:00Z</dcterms:modified>
</cp:coreProperties>
</file>